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06EC0581" w:rsidR="00F422D3" w:rsidRDefault="00F422D3" w:rsidP="00022F72">
      <w:pPr>
        <w:pStyle w:val="Titul1"/>
      </w:pPr>
      <w:r w:rsidRPr="005D6794">
        <w:t>S</w:t>
      </w:r>
      <w:r w:rsidR="00022F72">
        <w:t>mlouva o dílo na zhotovení stavby</w:t>
      </w:r>
    </w:p>
    <w:p w14:paraId="65F0BE3A" w14:textId="6FF7D4CB" w:rsidR="00F422D3" w:rsidRDefault="00F422D3" w:rsidP="00BB1390">
      <w:pPr>
        <w:pStyle w:val="Titul2"/>
      </w:pPr>
      <w:r>
        <w:t xml:space="preserve">Název </w:t>
      </w:r>
      <w:r w:rsidRPr="00BB1390">
        <w:t>zakázky</w:t>
      </w:r>
      <w:r>
        <w:t>: „</w:t>
      </w:r>
      <w:r w:rsidR="008817F6" w:rsidRPr="0003126D">
        <w:t xml:space="preserve">Rekonstrukce výpravní budovy v </w:t>
      </w:r>
      <w:proofErr w:type="spellStart"/>
      <w:r w:rsidR="008817F6" w:rsidRPr="0003126D">
        <w:t>žst</w:t>
      </w:r>
      <w:proofErr w:type="spellEnd"/>
      <w:r w:rsidR="008817F6" w:rsidRPr="0003126D">
        <w:t>. Aš</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8817F6" w:rsidRDefault="00F422D3" w:rsidP="00B42F40">
      <w:pPr>
        <w:pStyle w:val="Textbezodsazen"/>
        <w:spacing w:after="0"/>
      </w:pPr>
      <w:r>
        <w:t xml:space="preserve">zastoupena: </w:t>
      </w:r>
      <w:r w:rsidRPr="008817F6">
        <w:t xml:space="preserve">Ing. Mojmírem Nejezchlebem, náměstkem GŘ pro modernizaci dráhy </w:t>
      </w:r>
    </w:p>
    <w:p w14:paraId="74A0A148" w14:textId="77777777" w:rsidR="00F422D3" w:rsidRDefault="00F422D3" w:rsidP="00B42F40">
      <w:pPr>
        <w:pStyle w:val="Textbezodsazen"/>
      </w:pPr>
      <w:r w:rsidRPr="008817F6">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092C5962" w:rsidR="00F422D3" w:rsidRDefault="00F422D3" w:rsidP="008817F6">
      <w:pPr>
        <w:pStyle w:val="Textbezodsazen"/>
        <w:spacing w:after="0"/>
      </w:pPr>
      <w:r w:rsidRPr="00B42F40">
        <w:t>Stavební</w:t>
      </w:r>
      <w:r>
        <w:t xml:space="preserve"> </w:t>
      </w:r>
      <w:r w:rsidRPr="008817F6">
        <w:t xml:space="preserve">správa </w:t>
      </w:r>
      <w:r w:rsidR="008817F6" w:rsidRPr="008817F6">
        <w:t>západ</w:t>
      </w:r>
    </w:p>
    <w:p w14:paraId="64C20A09" w14:textId="6C655BD2" w:rsidR="008817F6" w:rsidRDefault="008817F6" w:rsidP="008817F6">
      <w:pPr>
        <w:pStyle w:val="Textbezodsazen"/>
        <w:spacing w:line="240" w:lineRule="auto"/>
      </w:pPr>
      <w:r w:rsidRPr="00F7740E">
        <w:t xml:space="preserve">Budova </w:t>
      </w:r>
      <w:proofErr w:type="spellStart"/>
      <w:r w:rsidRPr="00F7740E">
        <w:t>Diamond</w:t>
      </w:r>
      <w:proofErr w:type="spellEnd"/>
      <w:r w:rsidRPr="00F7740E">
        <w:t xml:space="preserve"> Point, Ke Štvanici 656/3, 186 00 Praha 8 </w:t>
      </w:r>
      <w:r>
        <w:t>–</w:t>
      </w:r>
      <w:r w:rsidRPr="00F7740E">
        <w:t xml:space="preserve"> Karlín</w:t>
      </w:r>
    </w:p>
    <w:p w14:paraId="222C301F" w14:textId="77777777" w:rsidR="007D676B" w:rsidRDefault="007D676B" w:rsidP="007D676B">
      <w:pPr>
        <w:pStyle w:val="Textbezodsazen"/>
        <w:spacing w:after="0"/>
      </w:pPr>
      <w:r>
        <w:t>číslo smlouvy: "[</w:t>
      </w:r>
      <w:r w:rsidRPr="00F422D3">
        <w:rPr>
          <w:highlight w:val="green"/>
        </w:rPr>
        <w:t>VLOŽÍ OBJEDNATEL</w:t>
      </w:r>
      <w:r>
        <w:t xml:space="preserve">]" </w:t>
      </w:r>
    </w:p>
    <w:p w14:paraId="143EDACC" w14:textId="77777777" w:rsidR="007D676B" w:rsidRPr="008817F6" w:rsidRDefault="007D676B" w:rsidP="007D676B">
      <w:pPr>
        <w:pStyle w:val="Textbezodsazen"/>
      </w:pPr>
      <w:r w:rsidRPr="008817F6">
        <w:t>ISPROFOND: 5413520027</w:t>
      </w:r>
    </w:p>
    <w:p w14:paraId="4A5C8D2A" w14:textId="77777777" w:rsidR="007D676B" w:rsidRPr="00AD4318" w:rsidRDefault="007D676B" w:rsidP="007D676B">
      <w:pPr>
        <w:spacing w:after="120" w:line="264" w:lineRule="auto"/>
        <w:jc w:val="both"/>
        <w:rPr>
          <w:rFonts w:asciiTheme="minorHAnsi" w:hAnsiTheme="minorHAnsi"/>
          <w:sz w:val="18"/>
          <w:szCs w:val="18"/>
        </w:rPr>
      </w:pPr>
      <w:r w:rsidRPr="00452263">
        <w:rPr>
          <w:rFonts w:asciiTheme="minorHAnsi" w:hAnsiTheme="minorHAnsi"/>
          <w:sz w:val="18"/>
          <w:szCs w:val="18"/>
        </w:rPr>
        <w:t xml:space="preserve">(samostatně jako </w:t>
      </w:r>
      <w:r w:rsidRPr="00452263">
        <w:rPr>
          <w:rFonts w:asciiTheme="minorHAnsi" w:hAnsiTheme="minorHAnsi"/>
          <w:b/>
          <w:sz w:val="18"/>
          <w:szCs w:val="18"/>
        </w:rPr>
        <w:t>„Objednatel č. 1“</w:t>
      </w:r>
      <w:r w:rsidRPr="00452263">
        <w:rPr>
          <w:rFonts w:asciiTheme="minorHAnsi" w:hAnsiTheme="minorHAnsi"/>
          <w:sz w:val="18"/>
          <w:szCs w:val="18"/>
        </w:rPr>
        <w:t>)</w:t>
      </w:r>
    </w:p>
    <w:p w14:paraId="20BDE239" w14:textId="77777777" w:rsidR="00C7308C" w:rsidRDefault="00C7308C" w:rsidP="00AF64DF">
      <w:pPr>
        <w:spacing w:after="0"/>
        <w:jc w:val="both"/>
        <w:rPr>
          <w:b/>
          <w:sz w:val="18"/>
          <w:szCs w:val="18"/>
        </w:rPr>
      </w:pPr>
      <w:r>
        <w:rPr>
          <w:b/>
          <w:sz w:val="18"/>
          <w:szCs w:val="18"/>
        </w:rPr>
        <w:t>a</w:t>
      </w:r>
    </w:p>
    <w:p w14:paraId="3CBC7CC5" w14:textId="77777777" w:rsidR="00C7308C" w:rsidRDefault="00C7308C" w:rsidP="00AF64DF">
      <w:pPr>
        <w:spacing w:after="0"/>
        <w:jc w:val="both"/>
        <w:rPr>
          <w:b/>
          <w:sz w:val="18"/>
          <w:szCs w:val="18"/>
        </w:rPr>
      </w:pPr>
    </w:p>
    <w:p w14:paraId="2A909861" w14:textId="6AEA61F2" w:rsidR="008817F6" w:rsidRPr="00C7308C" w:rsidRDefault="008817F6" w:rsidP="00AF64DF">
      <w:pPr>
        <w:spacing w:after="0"/>
        <w:jc w:val="both"/>
        <w:rPr>
          <w:b/>
          <w:sz w:val="18"/>
          <w:szCs w:val="18"/>
        </w:rPr>
      </w:pPr>
      <w:r w:rsidRPr="00C7308C">
        <w:rPr>
          <w:b/>
          <w:sz w:val="18"/>
          <w:szCs w:val="18"/>
        </w:rPr>
        <w:t>Město Aš</w:t>
      </w:r>
    </w:p>
    <w:p w14:paraId="083280EE" w14:textId="77777777" w:rsidR="008817F6" w:rsidRPr="00C7308C" w:rsidRDefault="008817F6" w:rsidP="00CB7A82">
      <w:pPr>
        <w:spacing w:after="0" w:line="240" w:lineRule="auto"/>
        <w:ind w:left="-142" w:firstLine="142"/>
        <w:jc w:val="both"/>
        <w:rPr>
          <w:sz w:val="18"/>
          <w:szCs w:val="18"/>
        </w:rPr>
      </w:pPr>
      <w:r w:rsidRPr="00C7308C">
        <w:rPr>
          <w:sz w:val="18"/>
          <w:szCs w:val="18"/>
        </w:rPr>
        <w:t>se sídlem: Aš, Kamenná 52, 352 01 Aš</w:t>
      </w:r>
    </w:p>
    <w:p w14:paraId="1488ED13" w14:textId="77777777" w:rsidR="008817F6" w:rsidRPr="00C7308C" w:rsidRDefault="008817F6" w:rsidP="00CB7A82">
      <w:pPr>
        <w:spacing w:after="0" w:line="240" w:lineRule="auto"/>
        <w:ind w:left="709" w:hanging="709"/>
        <w:jc w:val="both"/>
        <w:rPr>
          <w:sz w:val="18"/>
          <w:szCs w:val="18"/>
        </w:rPr>
      </w:pPr>
      <w:r w:rsidRPr="00C7308C">
        <w:rPr>
          <w:sz w:val="18"/>
          <w:szCs w:val="18"/>
        </w:rPr>
        <w:t xml:space="preserve">IČO: 00253901 DIČ: </w:t>
      </w:r>
      <w:r w:rsidRPr="00C7308C">
        <w:rPr>
          <w:rFonts w:cstheme="minorHAnsi"/>
          <w:sz w:val="18"/>
          <w:szCs w:val="18"/>
        </w:rPr>
        <w:t>CZ00253901</w:t>
      </w:r>
    </w:p>
    <w:p w14:paraId="63FBB7BC" w14:textId="77777777" w:rsidR="008817F6" w:rsidRPr="00C7308C" w:rsidRDefault="008817F6" w:rsidP="00CB7A82">
      <w:pPr>
        <w:spacing w:after="0" w:line="240" w:lineRule="auto"/>
        <w:ind w:left="709" w:hanging="709"/>
        <w:jc w:val="both"/>
        <w:rPr>
          <w:sz w:val="18"/>
          <w:szCs w:val="18"/>
        </w:rPr>
      </w:pPr>
      <w:r w:rsidRPr="00C7308C">
        <w:rPr>
          <w:sz w:val="18"/>
          <w:szCs w:val="18"/>
        </w:rPr>
        <w:t xml:space="preserve">zastoupena: Mgr. Daliborem Blažkem, starostou města  </w:t>
      </w:r>
    </w:p>
    <w:p w14:paraId="5E25285F" w14:textId="55E4FBED" w:rsidR="008817F6" w:rsidRDefault="008817F6" w:rsidP="008817F6">
      <w:pPr>
        <w:pStyle w:val="Textbezodsazen"/>
        <w:spacing w:line="240" w:lineRule="auto"/>
      </w:pPr>
    </w:p>
    <w:p w14:paraId="6DC817ED" w14:textId="77777777" w:rsidR="007D676B" w:rsidRDefault="007D676B" w:rsidP="007D676B">
      <w:pPr>
        <w:spacing w:after="120" w:line="264" w:lineRule="auto"/>
        <w:jc w:val="both"/>
        <w:rPr>
          <w:rFonts w:asciiTheme="minorHAnsi" w:hAnsiTheme="minorHAnsi"/>
          <w:sz w:val="18"/>
          <w:szCs w:val="18"/>
        </w:rPr>
      </w:pPr>
      <w:r w:rsidRPr="00452263">
        <w:rPr>
          <w:rFonts w:asciiTheme="minorHAnsi" w:hAnsiTheme="minorHAnsi"/>
          <w:sz w:val="18"/>
          <w:szCs w:val="18"/>
        </w:rPr>
        <w:t xml:space="preserve">(samostatně jako </w:t>
      </w:r>
      <w:r>
        <w:rPr>
          <w:rFonts w:asciiTheme="minorHAnsi" w:hAnsiTheme="minorHAnsi"/>
          <w:b/>
          <w:sz w:val="18"/>
          <w:szCs w:val="18"/>
        </w:rPr>
        <w:t>„Objednatel č. 2</w:t>
      </w:r>
      <w:r w:rsidRPr="00452263">
        <w:rPr>
          <w:rFonts w:asciiTheme="minorHAnsi" w:hAnsiTheme="minorHAnsi"/>
          <w:b/>
          <w:sz w:val="18"/>
          <w:szCs w:val="18"/>
        </w:rPr>
        <w:t>“</w:t>
      </w:r>
      <w:r w:rsidRPr="00452263">
        <w:rPr>
          <w:rFonts w:asciiTheme="minorHAnsi" w:hAnsiTheme="minorHAnsi"/>
          <w:sz w:val="18"/>
          <w:szCs w:val="18"/>
        </w:rPr>
        <w:t>)</w:t>
      </w:r>
    </w:p>
    <w:p w14:paraId="304AC261" w14:textId="77777777" w:rsidR="007D676B" w:rsidRPr="00452263" w:rsidRDefault="007D676B" w:rsidP="007D676B">
      <w:pPr>
        <w:spacing w:after="120" w:line="264" w:lineRule="auto"/>
        <w:jc w:val="both"/>
        <w:rPr>
          <w:rFonts w:asciiTheme="minorHAnsi" w:hAnsiTheme="minorHAnsi"/>
          <w:sz w:val="18"/>
          <w:szCs w:val="18"/>
        </w:rPr>
      </w:pPr>
      <w:r w:rsidRPr="00461843">
        <w:rPr>
          <w:rFonts w:asciiTheme="minorHAnsi" w:hAnsiTheme="minorHAnsi"/>
          <w:sz w:val="18"/>
          <w:szCs w:val="18"/>
        </w:rPr>
        <w:t>(</w:t>
      </w:r>
      <w:r w:rsidRPr="00223A0C">
        <w:rPr>
          <w:rFonts w:asciiTheme="minorHAnsi" w:hAnsiTheme="minorHAnsi"/>
          <w:b/>
          <w:sz w:val="18"/>
          <w:szCs w:val="18"/>
        </w:rPr>
        <w:t>„</w:t>
      </w:r>
      <w:r w:rsidRPr="009675AA">
        <w:rPr>
          <w:rFonts w:asciiTheme="minorHAnsi" w:hAnsiTheme="minorHAnsi"/>
          <w:b/>
          <w:sz w:val="18"/>
          <w:szCs w:val="18"/>
        </w:rPr>
        <w:t>Objednatel č. 1</w:t>
      </w:r>
      <w:r w:rsidRPr="00461843">
        <w:rPr>
          <w:rFonts w:asciiTheme="minorHAnsi" w:hAnsiTheme="minorHAnsi"/>
          <w:b/>
          <w:sz w:val="18"/>
          <w:szCs w:val="18"/>
        </w:rPr>
        <w:t>“</w:t>
      </w:r>
      <w:r>
        <w:rPr>
          <w:rFonts w:asciiTheme="minorHAnsi" w:hAnsiTheme="minorHAnsi"/>
          <w:sz w:val="18"/>
          <w:szCs w:val="18"/>
        </w:rPr>
        <w:t xml:space="preserve"> a </w:t>
      </w:r>
      <w:r w:rsidRPr="00223A0C">
        <w:rPr>
          <w:rFonts w:asciiTheme="minorHAnsi" w:hAnsiTheme="minorHAnsi"/>
          <w:b/>
          <w:sz w:val="18"/>
          <w:szCs w:val="18"/>
        </w:rPr>
        <w:t>„</w:t>
      </w:r>
      <w:r w:rsidRPr="009675AA">
        <w:rPr>
          <w:rFonts w:asciiTheme="minorHAnsi" w:hAnsiTheme="minorHAnsi"/>
          <w:b/>
          <w:sz w:val="18"/>
          <w:szCs w:val="18"/>
        </w:rPr>
        <w:t>Objednatel č. 2</w:t>
      </w:r>
      <w:r>
        <w:rPr>
          <w:rFonts w:asciiTheme="minorHAnsi" w:hAnsiTheme="minorHAnsi"/>
          <w:b/>
          <w:sz w:val="18"/>
          <w:szCs w:val="18"/>
        </w:rPr>
        <w:t>“</w:t>
      </w:r>
      <w:r>
        <w:rPr>
          <w:rFonts w:asciiTheme="minorHAnsi" w:hAnsiTheme="minorHAnsi"/>
          <w:sz w:val="18"/>
          <w:szCs w:val="18"/>
        </w:rPr>
        <w:t xml:space="preserve"> dále společně jako </w:t>
      </w:r>
      <w:r w:rsidRPr="009675AA">
        <w:rPr>
          <w:rFonts w:asciiTheme="minorHAnsi" w:hAnsiTheme="minorHAnsi"/>
          <w:b/>
          <w:sz w:val="18"/>
          <w:szCs w:val="18"/>
        </w:rPr>
        <w:t>Objednatel</w:t>
      </w:r>
      <w:r>
        <w:rPr>
          <w:rFonts w:asciiTheme="minorHAnsi" w:hAnsiTheme="minorHAnsi"/>
          <w:sz w:val="18"/>
          <w:szCs w:val="18"/>
        </w:rPr>
        <w:t>)</w:t>
      </w:r>
    </w:p>
    <w:p w14:paraId="270E4FE3" w14:textId="77777777" w:rsidR="00F422D3" w:rsidRDefault="00F422D3" w:rsidP="00B42F40">
      <w:pPr>
        <w:pStyle w:val="Textbezodsazen"/>
      </w:pPr>
      <w:r w:rsidRPr="00B42F40">
        <w:t>a</w:t>
      </w: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11EEE8F0" w:rsidR="007D26F9" w:rsidRDefault="00EC0FC7" w:rsidP="00EC0FC7">
      <w:pPr>
        <w:pStyle w:val="Text1-1"/>
      </w:pPr>
      <w:r w:rsidRPr="00EC0FC7">
        <w:t xml:space="preserve">Objednatel prohlašuje, že na základě Smlouvy o </w:t>
      </w:r>
      <w:r w:rsidR="00C7308C">
        <w:t xml:space="preserve">společném postupu zadavatelů </w:t>
      </w:r>
      <w:r w:rsidR="003C5A65" w:rsidRPr="003C5A65">
        <w:t xml:space="preserve">v zadávacím řízení na veřejnou podlimitní zakázku </w:t>
      </w:r>
      <w:r w:rsidRPr="00EC0FC7">
        <w:t xml:space="preserve">uzavřené dne </w:t>
      </w:r>
      <w:r w:rsidR="00C7308C">
        <w:t>10.6.2022</w:t>
      </w:r>
      <w:r w:rsidRPr="00EC0FC7">
        <w:t xml:space="preserve">, je oprávněn tuto Smlouvu uzavřít a řádně plnit povinnosti v ní obsažené a splňuje veškeré podmínky a požadavky v této Smlouvě stanovené. </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0A221B84" w:rsidR="007D26F9" w:rsidRDefault="007D26F9" w:rsidP="00BC5BDD">
      <w:pPr>
        <w:pStyle w:val="Text1-1"/>
      </w:pPr>
      <w:r>
        <w:t xml:space="preserve">Objednatel oznámil uveřejněním </w:t>
      </w:r>
      <w:r w:rsidR="0033455F">
        <w:t xml:space="preserve">oznámením </w:t>
      </w:r>
      <w:r w:rsidR="00F85056">
        <w:t xml:space="preserve">o zahájení zadávacího </w:t>
      </w:r>
      <w:proofErr w:type="gramStart"/>
      <w:r w:rsidR="00F85056">
        <w:t xml:space="preserve">řízení </w:t>
      </w:r>
      <w:r w:rsidR="00E02F6A">
        <w:t>- ve</w:t>
      </w:r>
      <w:proofErr w:type="gramEnd"/>
      <w:r w:rsidR="00E02F6A">
        <w:t xml:space="preserve"> Věstníku veřejných zakázek dne</w:t>
      </w:r>
      <w:r>
        <w:t xml:space="preserve">: </w:t>
      </w:r>
      <w:r w:rsidR="00A918D8" w:rsidRPr="002C6B23">
        <w:rPr>
          <w:b/>
        </w:rPr>
        <w:t>14. 07. 2022</w:t>
      </w:r>
      <w:r>
        <w:t xml:space="preserve"> pod evidenčním číslem </w:t>
      </w:r>
      <w:r w:rsidR="00A918D8">
        <w:rPr>
          <w:rFonts w:ascii="Tahoma" w:hAnsi="Tahoma" w:cs="Tahoma"/>
          <w:b/>
          <w:bCs/>
          <w:color w:val="000000"/>
          <w:sz w:val="19"/>
          <w:szCs w:val="19"/>
          <w:shd w:val="clear" w:color="auto" w:fill="FFFFFF"/>
        </w:rPr>
        <w:t xml:space="preserve">Z2022-027224 </w:t>
      </w:r>
      <w:r>
        <w:t xml:space="preserve">svůj úmysl zadat </w:t>
      </w:r>
      <w:r w:rsidR="00F31679">
        <w:t xml:space="preserve">v otevřeném </w:t>
      </w:r>
      <w:r w:rsidR="005C1578">
        <w:t xml:space="preserve">řízení </w:t>
      </w:r>
      <w:r>
        <w:t>veřejnou zakázku</w:t>
      </w:r>
      <w:r w:rsidR="00A349C6">
        <w:t xml:space="preserve"> s </w:t>
      </w:r>
      <w:r>
        <w:t>názvem „</w:t>
      </w:r>
      <w:r w:rsidR="00CB7A82" w:rsidRPr="00CB7A82">
        <w:rPr>
          <w:rStyle w:val="Tun"/>
        </w:rPr>
        <w:t xml:space="preserve">Rekonstrukce výpravní budovy v </w:t>
      </w:r>
      <w:proofErr w:type="spellStart"/>
      <w:r w:rsidR="00CB7A82" w:rsidRPr="00CB7A82">
        <w:rPr>
          <w:rStyle w:val="Tun"/>
        </w:rPr>
        <w:t>žst</w:t>
      </w:r>
      <w:proofErr w:type="spellEnd"/>
      <w:r w:rsidR="00CB7A82" w:rsidRPr="00CB7A82">
        <w:rPr>
          <w:rStyle w:val="Tun"/>
        </w:rPr>
        <w:t>. Aš</w:t>
      </w:r>
      <w:r>
        <w:t>“ (dále jen „</w:t>
      </w:r>
      <w:r w:rsidRPr="007D26F9">
        <w:rPr>
          <w:rStyle w:val="Tun"/>
        </w:rPr>
        <w:t>Veřejná zakázka</w:t>
      </w:r>
      <w:r>
        <w:t xml:space="preserve">“). Na základě tohoto </w:t>
      </w:r>
      <w:r w:rsidR="005C1578">
        <w:t xml:space="preserve">zadávacího </w:t>
      </w:r>
      <w:r>
        <w:t xml:space="preserve">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21B977E0" w:rsidR="007D26F9" w:rsidRDefault="007D26F9" w:rsidP="00BC5BDD">
      <w:pPr>
        <w:pStyle w:val="Text1-2"/>
      </w:pPr>
      <w:r>
        <w:t>Zhotovitel je vázán svou Nabídkou předloženou Objednateli</w:t>
      </w:r>
      <w:r w:rsidR="00A349C6">
        <w:t xml:space="preserve"> v </w:t>
      </w:r>
      <w:r>
        <w:t xml:space="preserve">rámci </w:t>
      </w:r>
      <w:r w:rsidR="008E5C5F">
        <w:t>zadávacího</w:t>
      </w:r>
      <w:r>
        <w:t xml:space="preserve">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0B6FD6EE"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2B1A1928" w14:textId="3BB5EE51" w:rsidR="00BE36C6" w:rsidRDefault="00BE36C6" w:rsidP="00BC5BDD">
      <w:pPr>
        <w:pStyle w:val="Textbezslovn"/>
        <w:rPr>
          <w:rStyle w:val="Tun"/>
        </w:rPr>
      </w:pPr>
      <w:r>
        <w:rPr>
          <w:rStyle w:val="Tun"/>
        </w:rPr>
        <w:t xml:space="preserve">Cena Díla rozdělená dle jednotlivých </w:t>
      </w:r>
      <w:r w:rsidR="0062357C">
        <w:rPr>
          <w:rStyle w:val="Tun"/>
        </w:rPr>
        <w:t>O</w:t>
      </w:r>
      <w:r>
        <w:rPr>
          <w:rStyle w:val="Tun"/>
        </w:rPr>
        <w:t>bjednatelů:</w:t>
      </w:r>
    </w:p>
    <w:p w14:paraId="5C952B38" w14:textId="4D845F7C" w:rsidR="00BE36C6" w:rsidRDefault="00BE36C6" w:rsidP="00BC5BDD">
      <w:pPr>
        <w:pStyle w:val="Textbezslovn"/>
        <w:rPr>
          <w:rStyle w:val="Tun"/>
          <w:b w:val="0"/>
        </w:rPr>
      </w:pPr>
      <w:r w:rsidRPr="00BE36C6">
        <w:rPr>
          <w:rStyle w:val="Tun"/>
          <w:b w:val="0"/>
        </w:rPr>
        <w:t xml:space="preserve">pro </w:t>
      </w:r>
      <w:r w:rsidR="0062357C">
        <w:rPr>
          <w:rStyle w:val="Tun"/>
          <w:b w:val="0"/>
        </w:rPr>
        <w:t>O</w:t>
      </w:r>
      <w:r w:rsidRPr="00BE36C6">
        <w:rPr>
          <w:rStyle w:val="Tun"/>
          <w:b w:val="0"/>
        </w:rPr>
        <w:t xml:space="preserve">bjednatele č. 1 činí bez </w:t>
      </w:r>
      <w:proofErr w:type="gramStart"/>
      <w:r w:rsidRPr="00BE36C6">
        <w:rPr>
          <w:rStyle w:val="Tun"/>
          <w:b w:val="0"/>
        </w:rPr>
        <w:t xml:space="preserve">DPH:   </w:t>
      </w:r>
      <w:proofErr w:type="gramEnd"/>
      <w:r w:rsidRPr="00BE36C6">
        <w:rPr>
          <w:rStyle w:val="Tun"/>
          <w:b w:val="0"/>
        </w:rPr>
        <w:t xml:space="preserve"> </w:t>
      </w:r>
      <w:r w:rsidRPr="00BE36C6">
        <w:rPr>
          <w:rStyle w:val="Tun"/>
          <w:b w:val="0"/>
          <w:highlight w:val="yellow"/>
        </w:rPr>
        <w:t>"[VLOŽÍ ZHOTOVITEL]"</w:t>
      </w:r>
      <w:r w:rsidRPr="00BE36C6">
        <w:rPr>
          <w:rStyle w:val="Tun"/>
          <w:b w:val="0"/>
        </w:rPr>
        <w:t xml:space="preserve"> Kč</w:t>
      </w:r>
    </w:p>
    <w:p w14:paraId="50C6F971" w14:textId="6A4FEB84" w:rsidR="00BE36C6" w:rsidRPr="00BE36C6" w:rsidRDefault="00BE36C6" w:rsidP="00BC5BDD">
      <w:pPr>
        <w:pStyle w:val="Textbezslovn"/>
        <w:rPr>
          <w:rStyle w:val="Tun"/>
          <w:b w:val="0"/>
        </w:rPr>
      </w:pPr>
      <w:r>
        <w:rPr>
          <w:rStyle w:val="Tun"/>
          <w:b w:val="0"/>
        </w:rPr>
        <w:t xml:space="preserve">pro </w:t>
      </w:r>
      <w:r w:rsidR="0062357C">
        <w:rPr>
          <w:rStyle w:val="Tun"/>
          <w:b w:val="0"/>
        </w:rPr>
        <w:t>O</w:t>
      </w:r>
      <w:r>
        <w:rPr>
          <w:rStyle w:val="Tun"/>
          <w:b w:val="0"/>
        </w:rPr>
        <w:t xml:space="preserve">bjednatele č. 2 činí bez </w:t>
      </w:r>
      <w:proofErr w:type="gramStart"/>
      <w:r>
        <w:rPr>
          <w:rStyle w:val="Tun"/>
          <w:b w:val="0"/>
        </w:rPr>
        <w:t xml:space="preserve">DPH:   </w:t>
      </w:r>
      <w:proofErr w:type="gramEnd"/>
      <w:r>
        <w:rPr>
          <w:rStyle w:val="Tun"/>
          <w:b w:val="0"/>
        </w:rPr>
        <w:t xml:space="preserve"> </w:t>
      </w:r>
      <w:r w:rsidRPr="00BE36C6">
        <w:rPr>
          <w:rStyle w:val="Tun"/>
          <w:b w:val="0"/>
          <w:highlight w:val="yellow"/>
        </w:rPr>
        <w:t>"[VLOŽÍ ZHOTOVITEL]"</w:t>
      </w:r>
      <w:r w:rsidRPr="00BE36C6">
        <w:rPr>
          <w:rStyle w:val="Tun"/>
          <w:b w:val="0"/>
        </w:rPr>
        <w:t xml:space="preserve"> Kč</w:t>
      </w:r>
    </w:p>
    <w:p w14:paraId="3669A1DC" w14:textId="170B0E22"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r w:rsidR="001712CD">
        <w:t xml:space="preserve"> Cena Díla pro </w:t>
      </w:r>
      <w:r w:rsidR="00F60BC2">
        <w:t>O</w:t>
      </w:r>
      <w:r w:rsidR="001712CD">
        <w:t xml:space="preserve">bjednatele č. 2 nesmí překročit </w:t>
      </w:r>
      <w:proofErr w:type="gramStart"/>
      <w:r w:rsidR="001712CD">
        <w:t>15%</w:t>
      </w:r>
      <w:proofErr w:type="gramEnd"/>
      <w:r w:rsidR="001712CD">
        <w:t xml:space="preserve"> z celkové ceny Díla.</w:t>
      </w:r>
    </w:p>
    <w:p w14:paraId="5F63F61E" w14:textId="1FE24AD0" w:rsidR="00E2245C" w:rsidRPr="000B17CA" w:rsidRDefault="00E2245C" w:rsidP="00E2245C">
      <w:pPr>
        <w:pStyle w:val="Text1-1"/>
        <w:numPr>
          <w:ilvl w:val="0"/>
          <w:numId w:val="0"/>
        </w:numPr>
        <w:ind w:left="737"/>
      </w:pPr>
      <w:r w:rsidRPr="000B17CA">
        <w:t xml:space="preserve">Daňové doklady bude Zhotovitel doručovat Objednateli </w:t>
      </w:r>
      <w:r w:rsidR="00BE36C6">
        <w:t xml:space="preserve">č. 1 </w:t>
      </w:r>
      <w:r w:rsidRPr="000B17CA">
        <w:t>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1"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09B6E54F" w14:textId="14138FC7" w:rsidR="00E2245C" w:rsidRDefault="00E2245C" w:rsidP="00012F7B">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4D7F832F" w14:textId="28020DAE" w:rsidR="00BE36C6" w:rsidRPr="00B61BC3" w:rsidRDefault="00BE36C6" w:rsidP="00BE36C6">
      <w:pPr>
        <w:autoSpaceDN w:val="0"/>
        <w:spacing w:after="120" w:line="264" w:lineRule="auto"/>
        <w:ind w:left="737"/>
        <w:jc w:val="both"/>
        <w:rPr>
          <w:rFonts w:eastAsia="Verdana"/>
          <w:sz w:val="18"/>
          <w:szCs w:val="18"/>
        </w:rPr>
      </w:pPr>
      <w:r w:rsidRPr="00B61BC3">
        <w:rPr>
          <w:rFonts w:eastAsia="Verdana"/>
          <w:sz w:val="18"/>
          <w:szCs w:val="18"/>
        </w:rPr>
        <w:t>Daňové doklady bude Zhotovitel doručovat Objednateli č. 2 některým (jedním) z níže uvedených způsobů:</w:t>
      </w:r>
    </w:p>
    <w:p w14:paraId="4ED43243" w14:textId="77777777" w:rsidR="00B61BC3" w:rsidRPr="00B61BC3" w:rsidRDefault="00B61BC3" w:rsidP="00B61BC3">
      <w:pPr>
        <w:pStyle w:val="Odstavecseseznamem"/>
        <w:numPr>
          <w:ilvl w:val="0"/>
          <w:numId w:val="42"/>
        </w:numPr>
        <w:autoSpaceDN w:val="0"/>
        <w:spacing w:after="120" w:line="264" w:lineRule="auto"/>
        <w:jc w:val="both"/>
        <w:rPr>
          <w:rFonts w:asciiTheme="majorHAnsi" w:hAnsiTheme="majorHAnsi" w:cs="Arial"/>
          <w:sz w:val="18"/>
          <w:szCs w:val="18"/>
          <w:shd w:val="clear" w:color="auto" w:fill="FFFFFF"/>
        </w:rPr>
      </w:pPr>
      <w:r w:rsidRPr="00B61BC3">
        <w:rPr>
          <w:rFonts w:asciiTheme="majorHAnsi" w:eastAsia="Verdana" w:hAnsiTheme="majorHAnsi"/>
          <w:sz w:val="18"/>
          <w:szCs w:val="18"/>
        </w:rPr>
        <w:t xml:space="preserve">v elektronické podobě na e-mailovou adresu: </w:t>
      </w:r>
      <w:hyperlink r:id="rId12" w:history="1">
        <w:r w:rsidRPr="00B61BC3">
          <w:rPr>
            <w:rStyle w:val="Hypertextovodkaz"/>
            <w:rFonts w:asciiTheme="majorHAnsi" w:hAnsiTheme="majorHAnsi" w:cs="Arial"/>
            <w:bCs/>
            <w:color w:val="auto"/>
            <w:sz w:val="18"/>
            <w:szCs w:val="18"/>
            <w:shd w:val="clear" w:color="auto" w:fill="FFFFFF"/>
          </w:rPr>
          <w:t>podatelna</w:t>
        </w:r>
        <w:r w:rsidRPr="00B61BC3">
          <w:rPr>
            <w:rStyle w:val="Hypertextovodkaz"/>
            <w:rFonts w:asciiTheme="majorHAnsi" w:hAnsiTheme="majorHAnsi" w:cs="Arial"/>
            <w:color w:val="auto"/>
            <w:sz w:val="18"/>
            <w:szCs w:val="18"/>
            <w:shd w:val="clear" w:color="auto" w:fill="FFFFFF"/>
          </w:rPr>
          <w:t>@muas.cz</w:t>
        </w:r>
      </w:hyperlink>
      <w:r w:rsidRPr="00B61BC3">
        <w:rPr>
          <w:rFonts w:asciiTheme="majorHAnsi" w:hAnsiTheme="majorHAnsi" w:cs="Arial"/>
          <w:sz w:val="18"/>
          <w:szCs w:val="18"/>
          <w:shd w:val="clear" w:color="auto" w:fill="FFFFFF"/>
        </w:rPr>
        <w:t xml:space="preserve"> nebo</w:t>
      </w:r>
    </w:p>
    <w:p w14:paraId="3D991FCA" w14:textId="77777777" w:rsidR="00B61BC3" w:rsidRPr="00B61BC3" w:rsidRDefault="00B61BC3" w:rsidP="00B61BC3">
      <w:pPr>
        <w:pStyle w:val="Odstavecseseznamem"/>
        <w:numPr>
          <w:ilvl w:val="0"/>
          <w:numId w:val="42"/>
        </w:numPr>
        <w:autoSpaceDN w:val="0"/>
        <w:spacing w:after="120" w:line="264" w:lineRule="auto"/>
        <w:jc w:val="both"/>
        <w:rPr>
          <w:rFonts w:asciiTheme="majorHAnsi" w:hAnsiTheme="majorHAnsi" w:cs="Arial"/>
          <w:sz w:val="18"/>
          <w:szCs w:val="18"/>
          <w:shd w:val="clear" w:color="auto" w:fill="FFFFFF"/>
        </w:rPr>
      </w:pPr>
      <w:r w:rsidRPr="00B61BC3">
        <w:rPr>
          <w:rFonts w:asciiTheme="majorHAnsi" w:hAnsiTheme="majorHAnsi" w:cs="Arial"/>
          <w:sz w:val="18"/>
          <w:szCs w:val="18"/>
          <w:shd w:val="clear" w:color="auto" w:fill="FFFFFF"/>
        </w:rPr>
        <w:t>datovou zprávou na identifikátor datové schránky: 5nubqy</w:t>
      </w:r>
      <w:proofErr w:type="gramStart"/>
      <w:r w:rsidRPr="00B61BC3">
        <w:rPr>
          <w:rFonts w:asciiTheme="majorHAnsi" w:hAnsiTheme="majorHAnsi" w:cs="Arial"/>
          <w:sz w:val="18"/>
          <w:szCs w:val="18"/>
          <w:shd w:val="clear" w:color="auto" w:fill="FFFFFF"/>
        </w:rPr>
        <w:t>8</w:t>
      </w:r>
      <w:r w:rsidRPr="00B61BC3">
        <w:rPr>
          <w:rFonts w:asciiTheme="majorHAnsi" w:eastAsia="Verdana" w:hAnsiTheme="majorHAnsi"/>
          <w:sz w:val="18"/>
          <w:szCs w:val="18"/>
        </w:rPr>
        <w:t xml:space="preserve">  nebo</w:t>
      </w:r>
      <w:proofErr w:type="gramEnd"/>
    </w:p>
    <w:p w14:paraId="36654DFE" w14:textId="77777777" w:rsidR="00B61BC3" w:rsidRPr="00B61BC3" w:rsidRDefault="00B61BC3" w:rsidP="00B61BC3">
      <w:pPr>
        <w:pStyle w:val="Odstavecseseznamem"/>
        <w:numPr>
          <w:ilvl w:val="0"/>
          <w:numId w:val="42"/>
        </w:numPr>
        <w:autoSpaceDN w:val="0"/>
        <w:spacing w:after="120" w:line="264" w:lineRule="auto"/>
        <w:jc w:val="both"/>
        <w:rPr>
          <w:rFonts w:asciiTheme="majorHAnsi" w:hAnsiTheme="majorHAnsi" w:cs="Arial"/>
          <w:sz w:val="18"/>
          <w:szCs w:val="18"/>
          <w:shd w:val="clear" w:color="auto" w:fill="FFFFFF"/>
        </w:rPr>
      </w:pPr>
      <w:r w:rsidRPr="00B61BC3">
        <w:rPr>
          <w:rFonts w:asciiTheme="majorHAnsi" w:hAnsiTheme="majorHAnsi" w:cs="Arial"/>
          <w:sz w:val="18"/>
          <w:szCs w:val="18"/>
          <w:shd w:val="clear" w:color="auto" w:fill="FFFFFF"/>
        </w:rPr>
        <w:t xml:space="preserve">v listinné podobě na </w:t>
      </w:r>
      <w:proofErr w:type="gramStart"/>
      <w:r w:rsidRPr="00B61BC3">
        <w:rPr>
          <w:rFonts w:asciiTheme="majorHAnsi" w:hAnsiTheme="majorHAnsi" w:cs="Arial"/>
          <w:sz w:val="18"/>
          <w:szCs w:val="18"/>
          <w:shd w:val="clear" w:color="auto" w:fill="FFFFFF"/>
        </w:rPr>
        <w:t xml:space="preserve">adresu </w:t>
      </w:r>
      <w:r w:rsidRPr="00B61BC3">
        <w:rPr>
          <w:rFonts w:asciiTheme="majorHAnsi" w:eastAsia="Verdana" w:hAnsiTheme="majorHAnsi"/>
          <w:sz w:val="18"/>
          <w:szCs w:val="18"/>
        </w:rPr>
        <w:t xml:space="preserve"> Městský</w:t>
      </w:r>
      <w:proofErr w:type="gramEnd"/>
      <w:r w:rsidRPr="00B61BC3">
        <w:rPr>
          <w:rFonts w:asciiTheme="majorHAnsi" w:eastAsia="Verdana" w:hAnsiTheme="majorHAnsi"/>
          <w:sz w:val="18"/>
          <w:szCs w:val="18"/>
        </w:rPr>
        <w:t xml:space="preserve"> úřad Aš, Kamenná 473/52, 352 01 Aš 1.</w:t>
      </w:r>
    </w:p>
    <w:p w14:paraId="0D7356DC" w14:textId="37A7DF3D"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54915A27" w:rsidR="007D26F9" w:rsidRDefault="007D26F9" w:rsidP="00BC5BDD">
      <w:pPr>
        <w:pStyle w:val="Text1-1"/>
      </w:pPr>
      <w:r>
        <w:t xml:space="preserve">Objednatel </w:t>
      </w:r>
      <w:r w:rsidR="002840C5">
        <w:t xml:space="preserve">č. 1 </w:t>
      </w:r>
      <w:r>
        <w:t>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14:paraId="673C6607" w14:textId="59A002FE" w:rsidR="002840C5" w:rsidRDefault="002840C5" w:rsidP="00564663">
      <w:pPr>
        <w:pStyle w:val="Text1-1"/>
        <w:numPr>
          <w:ilvl w:val="0"/>
          <w:numId w:val="0"/>
        </w:numPr>
        <w:ind w:left="737"/>
      </w:pPr>
      <w:r>
        <w:t xml:space="preserve">Objednatel č. 2 prohlašuje, DPH je v režimu přenesení daňové povinnosti na příjemce podle § 92e zákona č. 235/2004 Sb., o dani z přidané hodnoty, v platném znění (dále jen „ZDPH“), tj. daňové doklady (faktury) budou Zhotovitelem pro Objednatele č. 2 vystaveny podle ustanovení § </w:t>
      </w:r>
      <w:proofErr w:type="gramStart"/>
      <w:r>
        <w:t>92a</w:t>
      </w:r>
      <w:proofErr w:type="gramEnd"/>
      <w:r>
        <w:t xml:space="preserve"> odst. 2 ZDPH a výši daně je povinen doplnit a přiznat příjemce plnění (Objednatel</w:t>
      </w:r>
      <w:r w:rsidR="00AA3736">
        <w:t xml:space="preserve"> č. 2</w:t>
      </w:r>
      <w:r>
        <w:t>). Podkladem a podmínkou pro vystavení řádné dílčí faktury bude písemný, odsouhlasený a Objednatelem č. 2 podepsaný zjišťovací protokol provedených prací a dodávek ke dni vystavení té které dílčí faktury zpracovaný podle jednotlivých částí nabídkových rozpočtů. Bez tohoto soupisu je faktura neúplná.</w:t>
      </w:r>
    </w:p>
    <w:p w14:paraId="720D310F" w14:textId="3FB6D9A8" w:rsidR="002840C5" w:rsidRDefault="002840C5" w:rsidP="00564663">
      <w:pPr>
        <w:pStyle w:val="Text1-1"/>
        <w:numPr>
          <w:ilvl w:val="0"/>
          <w:numId w:val="0"/>
        </w:numPr>
        <w:ind w:left="737"/>
      </w:pPr>
      <w:r>
        <w:lastRenderedPageBreak/>
        <w:t xml:space="preserve">Zhotovitel bude příslušnému </w:t>
      </w:r>
      <w:r w:rsidR="009D40F5">
        <w:t>O</w:t>
      </w:r>
      <w:r>
        <w:t xml:space="preserve">bjednateli vystavovat jednotlivé faktury vždy nejvýše do 90 % účtované částky. Zbývajících 5 % slouží jako zádržné a bude zaplaceno zhotoviteli do 10 dnů po úspěšném předání a převzetí díla bez vad a nedodělků, případně po odstranění vad a nedodělků z přejímky. Konečných 5 % zádržného si příslušný </w:t>
      </w:r>
      <w:r w:rsidR="00AA3736">
        <w:t>O</w:t>
      </w:r>
      <w:r>
        <w:t>bjednatel ponechá na dobu záruční doby k zajištění svých nároků ze záruky včetně smluvních pokut; toto konečné zádržné může být nahrazeno bankovní zárukou za odstranění vad podle čl. 15 Obchodních podmínek.</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63B1C40D" w:rsidR="007D26F9" w:rsidRPr="008F7242" w:rsidRDefault="007D26F9" w:rsidP="00BC5BDD">
      <w:pPr>
        <w:pStyle w:val="Textbezslovn"/>
        <w:rPr>
          <w:rStyle w:val="Tun"/>
        </w:rPr>
      </w:pPr>
      <w:r w:rsidRPr="008F7242">
        <w:rPr>
          <w:rStyle w:val="Tun"/>
        </w:rPr>
        <w:t xml:space="preserve">Celková lhůta pro dokončení Díla činí celkem </w:t>
      </w:r>
      <w:r w:rsidR="002840C5">
        <w:rPr>
          <w:rStyle w:val="Tun"/>
        </w:rPr>
        <w:t>20</w:t>
      </w:r>
      <w:r w:rsidR="002840C5" w:rsidRPr="008F7242">
        <w:rPr>
          <w:rStyle w:val="Tun"/>
        </w:rPr>
        <w:t xml:space="preserve"> </w:t>
      </w:r>
      <w:r w:rsidRPr="008F7242">
        <w:rPr>
          <w:rStyle w:val="Tun"/>
        </w:rPr>
        <w:t>měsíců ode Dne zahájení stavebních prací (dokladem prokazujícím, že Zhotovitel dokončil celé Dílo, je Předávací protokol dle odst. 10.4 Obchodních podmínek).</w:t>
      </w:r>
    </w:p>
    <w:p w14:paraId="3AC6763F" w14:textId="1C3CD1BD" w:rsidR="007D26F9" w:rsidRDefault="007D26F9" w:rsidP="00BC5BDD">
      <w:pPr>
        <w:pStyle w:val="Textbezslovn"/>
      </w:pPr>
      <w:r>
        <w:t xml:space="preserve">Lhůta pro dokončení stavebních prací činí celkem </w:t>
      </w:r>
      <w:r w:rsidR="009A4807">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5A1AA075" w:rsidR="007D26F9" w:rsidRDefault="007D26F9" w:rsidP="00BC5BDD">
      <w:pPr>
        <w:pStyle w:val="Textbezslovn"/>
      </w:pPr>
      <w:r w:rsidRPr="009A4807">
        <w:t xml:space="preserve">Předání posouzení interoperability, včetně zajištění všech souvisejících dokladů, podle </w:t>
      </w:r>
      <w:proofErr w:type="spellStart"/>
      <w:r w:rsidRPr="009A4807">
        <w:t>ust</w:t>
      </w:r>
      <w:proofErr w:type="spellEnd"/>
      <w:r w:rsidRPr="009A4807">
        <w: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9A4807">
        <w:rPr>
          <w:rStyle w:val="Tun"/>
        </w:rPr>
        <w:t>6</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w:t>
      </w:r>
      <w:r>
        <w:lastRenderedPageBreak/>
        <w:t>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213C7CFE" w14:textId="1367E48A" w:rsidR="00813734" w:rsidRPr="00012F7B" w:rsidRDefault="00500E0F" w:rsidP="00DE2A7D">
      <w:pPr>
        <w:pStyle w:val="Text1-1"/>
        <w:rPr>
          <w:color w:val="00B050"/>
        </w:rPr>
      </w:pPr>
      <w:r w:rsidRPr="005E007F">
        <w:t>Objednatel si vyhrazuje změnu závazku ve věci činností prováděných v souvislosti s</w:t>
      </w:r>
      <w:r w:rsidR="00DE2A7D" w:rsidRPr="005E007F">
        <w:t> publicitou Stavby spolufinancované Evropskou unií podle platných pravidel</w:t>
      </w:r>
      <w:r w:rsidR="00F761C4">
        <w:t xml:space="preserve"> </w:t>
      </w:r>
      <w:r w:rsidR="00F761C4" w:rsidRPr="00AA5AE1">
        <w:t>Nástroje pro oživení a odolnost (</w:t>
      </w:r>
      <w:proofErr w:type="spellStart"/>
      <w:r w:rsidR="00F761C4" w:rsidRPr="00AA5AE1">
        <w:t>Re</w:t>
      </w:r>
      <w:r w:rsidR="00F761C4">
        <w:t>covery</w:t>
      </w:r>
      <w:proofErr w:type="spellEnd"/>
      <w:r w:rsidR="00F761C4">
        <w:t xml:space="preserve"> and </w:t>
      </w:r>
      <w:proofErr w:type="spellStart"/>
      <w:r w:rsidR="00F761C4">
        <w:t>Resilience</w:t>
      </w:r>
      <w:proofErr w:type="spellEnd"/>
      <w:r w:rsidR="00F761C4">
        <w:t xml:space="preserve"> </w:t>
      </w:r>
      <w:proofErr w:type="spellStart"/>
      <w:r w:rsidR="00F761C4">
        <w:t>Facility</w:t>
      </w:r>
      <w:proofErr w:type="spellEnd"/>
      <w:r w:rsidR="00F761C4">
        <w:t>)</w:t>
      </w:r>
      <w:r w:rsidR="007E2525">
        <w:t xml:space="preserve">. </w:t>
      </w:r>
      <w:r w:rsidRPr="005E007F">
        <w:t>Specifikace činností a podmínky pro jejich provedení jsou uvedeny v Příloze č. 2 c) této Smlouvy</w:t>
      </w:r>
      <w:r w:rsidR="00AF2581" w:rsidRPr="005E007F">
        <w:t xml:space="preserve">. </w:t>
      </w:r>
      <w:r w:rsidR="00CE3EF8" w:rsidRPr="005E007F">
        <w:t>V případě, že tato veřejná zakázka nebude spolufinancovaná z prostředků Evropské unie</w:t>
      </w:r>
      <w:r w:rsidR="00405A01" w:rsidRPr="005E007F">
        <w:t>,</w:t>
      </w:r>
      <w:r w:rsidR="00CE3EF8" w:rsidRPr="005E007F">
        <w:t xml:space="preserve"> zajištění publicity </w:t>
      </w:r>
      <w:r w:rsidR="00DE2A7D" w:rsidRPr="005E007F">
        <w:t>S</w:t>
      </w:r>
      <w:r w:rsidR="00CE3EF8" w:rsidRPr="005E007F">
        <w:t>tavby nebude Zhotovitelem provedeno. Zhotoviteli bude uhrazen jen skutečně provedený rozsah tohoto plnění.</w:t>
      </w:r>
    </w:p>
    <w:p w14:paraId="76DB0A2E" w14:textId="1C315C11" w:rsidR="009A12BD" w:rsidRPr="00012F7B" w:rsidRDefault="00012F7B" w:rsidP="00012F7B">
      <w:pPr>
        <w:pStyle w:val="Text1-1"/>
        <w:numPr>
          <w:ilvl w:val="0"/>
          <w:numId w:val="0"/>
        </w:numPr>
        <w:ind w:left="737"/>
      </w:pPr>
      <w:r w:rsidRPr="00012F7B">
        <w:t>U publicity stavby spolufinancované Evropskou unií (viz ZTP bod 4.8 Publicita stavby spolufinancované Evropskou unií) si rozsah tohoto plnění Objednatel vyhrazuje jako změnu závazku ze smlouvy v souladu s ustanovením §100 odst. 1 ZZVZ. Plnění bude Zhotovitel realizovat na základě pokynu Objednatele.</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w:t>
      </w:r>
      <w:r w:rsidRPr="005E007F">
        <w:rPr>
          <w:iCs/>
        </w:rPr>
        <w:lastRenderedPageBreak/>
        <w:t>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w:t>
      </w:r>
      <w:proofErr w:type="gramStart"/>
      <w:r w:rsidR="004A36B7" w:rsidRPr="005E007F">
        <w:rPr>
          <w:rFonts w:eastAsia="Times New Roman" w:cs="Times New Roman"/>
          <w:sz w:val="18"/>
          <w:szCs w:val="18"/>
        </w:rPr>
        <w:t>2b</w:t>
      </w:r>
      <w:proofErr w:type="gramEnd"/>
      <w:r w:rsidR="004A36B7" w:rsidRPr="005E007F">
        <w:rPr>
          <w:rFonts w:eastAsia="Times New Roman" w:cs="Times New Roman"/>
          <w:sz w:val="18"/>
          <w:szCs w:val="18"/>
        </w:rPr>
        <w:t xml:space="preserve">)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082A46AA"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82567F">
        <w:rPr>
          <w:rFonts w:eastAsia="Times New Roman" w:cs="Times New Roman"/>
          <w:sz w:val="18"/>
          <w:szCs w:val="18"/>
        </w:rPr>
        <w:t xml:space="preserve">provedení </w:t>
      </w:r>
      <w:r w:rsidR="0073690D" w:rsidRPr="0082567F">
        <w:rPr>
          <w:rFonts w:eastAsia="Times New Roman" w:cs="Times New Roman"/>
          <w:sz w:val="18"/>
          <w:szCs w:val="18"/>
        </w:rPr>
        <w:t xml:space="preserve">2 </w:t>
      </w:r>
      <w:r w:rsidR="00F46371" w:rsidRPr="0082567F">
        <w:rPr>
          <w:rFonts w:eastAsia="Times New Roman" w:cs="Times New Roman"/>
          <w:sz w:val="18"/>
          <w:szCs w:val="18"/>
        </w:rPr>
        <w:t>studentských exkurzí</w:t>
      </w:r>
      <w:r w:rsidR="00A66949" w:rsidRPr="0082567F">
        <w:rPr>
          <w:rFonts w:eastAsia="Times New Roman" w:cs="Times New Roman"/>
          <w:sz w:val="18"/>
          <w:szCs w:val="18"/>
        </w:rPr>
        <w:t xml:space="preserve"> </w:t>
      </w:r>
      <w:r w:rsidRPr="0082567F">
        <w:rPr>
          <w:rFonts w:eastAsia="Times New Roman" w:cs="Times New Roman"/>
          <w:sz w:val="18"/>
          <w:szCs w:val="18"/>
        </w:rPr>
        <w:t>na</w:t>
      </w:r>
      <w:r w:rsidRPr="005E007F">
        <w:rPr>
          <w:rFonts w:eastAsia="Times New Roman" w:cs="Times New Roman"/>
          <w:sz w:val="18"/>
          <w:szCs w:val="18"/>
        </w:rPr>
        <w:t xml:space="preserve">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w:t>
      </w:r>
      <w:r w:rsidR="006D5FB4" w:rsidRPr="00204A2D">
        <w:rPr>
          <w:rFonts w:eastAsia="Times New Roman" w:cs="Times New Roman"/>
          <w:sz w:val="18"/>
          <w:szCs w:val="18"/>
        </w:rPr>
        <w:t>provedení exkurzí</w:t>
      </w:r>
      <w:r w:rsidR="006D5FB4" w:rsidRPr="005E007F">
        <w:rPr>
          <w:rFonts w:eastAsia="Times New Roman" w:cs="Times New Roman"/>
          <w:sz w:val="18"/>
          <w:szCs w:val="18"/>
        </w:rPr>
        <w:t xml:space="preserve"> jsou uvedeny v Obchodních podmínkách.</w:t>
      </w:r>
      <w:r w:rsidR="00756F28" w:rsidRPr="00756F28">
        <w:rPr>
          <w:sz w:val="18"/>
          <w:szCs w:val="18"/>
        </w:rPr>
        <w:t xml:space="preserve"> </w:t>
      </w:r>
    </w:p>
    <w:p w14:paraId="6AC289CE" w14:textId="1E52D25E" w:rsidR="004A36B7" w:rsidRPr="00564663"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6A5D2442" w14:textId="10CD14D7" w:rsidR="00564663" w:rsidRPr="00564663" w:rsidRDefault="00564663" w:rsidP="004A36B7">
      <w:pPr>
        <w:numPr>
          <w:ilvl w:val="2"/>
          <w:numId w:val="34"/>
        </w:numPr>
        <w:spacing w:after="120" w:line="264" w:lineRule="auto"/>
        <w:jc w:val="both"/>
        <w:rPr>
          <w:sz w:val="18"/>
          <w:szCs w:val="18"/>
        </w:rPr>
      </w:pPr>
      <w:r w:rsidRPr="0073690D">
        <w:t>NEOBSAZENO</w:t>
      </w:r>
    </w:p>
    <w:p w14:paraId="62569879" w14:textId="77777777" w:rsidR="00564663" w:rsidRPr="00256D42" w:rsidRDefault="00564663" w:rsidP="00564663">
      <w:pPr>
        <w:numPr>
          <w:ilvl w:val="2"/>
          <w:numId w:val="34"/>
        </w:numPr>
        <w:spacing w:after="120" w:line="264" w:lineRule="auto"/>
        <w:jc w:val="both"/>
        <w:rPr>
          <w:sz w:val="18"/>
          <w:szCs w:val="18"/>
        </w:rPr>
      </w:pPr>
      <w:r w:rsidRPr="0073690D">
        <w:t>NEOBSAZENO</w:t>
      </w:r>
    </w:p>
    <w:p w14:paraId="5664891B" w14:textId="1A83A6A4" w:rsidR="0048523B" w:rsidRPr="0048523B" w:rsidRDefault="0048523B" w:rsidP="00EA0D88">
      <w:pPr>
        <w:pStyle w:val="Text1-1"/>
      </w:pPr>
      <w:r w:rsidRPr="0048523B">
        <w:t>NEOBSAZENO</w:t>
      </w:r>
    </w:p>
    <w:p w14:paraId="4D719B45" w14:textId="47C7C886"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438149B" w14:textId="3FCDB37E" w:rsidR="00311475" w:rsidRPr="00D65CBC" w:rsidRDefault="00311475" w:rsidP="00EA0D88">
      <w:pPr>
        <w:pStyle w:val="Text1-1"/>
      </w:pPr>
      <w:r w:rsidRPr="00D65CBC">
        <w:t>Součástí dodávky na zhotovení Díla nejsou</w:t>
      </w:r>
      <w:r w:rsidR="0073690D" w:rsidRPr="00D65CBC">
        <w:t xml:space="preserve"> prvk</w:t>
      </w:r>
      <w:r w:rsidR="00CE6F67" w:rsidRPr="00D65CBC">
        <w:t>y</w:t>
      </w:r>
      <w:r w:rsidRPr="00D65CBC">
        <w:t xml:space="preserve"> mobiliáře</w:t>
      </w:r>
      <w:r w:rsidR="0076597F" w:rsidRPr="00D65CBC">
        <w:t xml:space="preserve"> pro SŽ</w:t>
      </w:r>
      <w:r w:rsidRPr="00D65CBC">
        <w:t xml:space="preserve">, které jsou součástí SO </w:t>
      </w:r>
      <w:r w:rsidR="0073690D" w:rsidRPr="00D65CBC">
        <w:t>00-79-01</w:t>
      </w:r>
      <w:r w:rsidR="00544E2D" w:rsidRPr="00D65CBC">
        <w:t xml:space="preserve"> dle</w:t>
      </w:r>
      <w:r w:rsidR="00B96B45" w:rsidRPr="00D65CBC">
        <w:t xml:space="preserve"> Přílohy č. 2 c) této Smlouvy a</w:t>
      </w:r>
      <w:r w:rsidRPr="00D65CBC">
        <w:t xml:space="preserve"> technické specifikace v Soupisu prací jednotlivých položek.</w:t>
      </w:r>
    </w:p>
    <w:p w14:paraId="367B67E2" w14:textId="4384AEF1" w:rsidR="00311475" w:rsidRPr="00D65CBC" w:rsidRDefault="00311475" w:rsidP="00B0444D">
      <w:pPr>
        <w:pStyle w:val="Text1-1"/>
        <w:numPr>
          <w:ilvl w:val="0"/>
          <w:numId w:val="0"/>
        </w:numPr>
        <w:ind w:left="737"/>
      </w:pPr>
      <w:r w:rsidRPr="00D65CBC">
        <w:t xml:space="preserve">Součástí dodávky na zhotovení Díla není zařízení pro kontrolu vstupu a výběr poplatku, které je součástí SO </w:t>
      </w:r>
      <w:r w:rsidR="0073690D" w:rsidRPr="00D65CBC">
        <w:t>00-79-</w:t>
      </w:r>
      <w:proofErr w:type="gramStart"/>
      <w:r w:rsidR="0073690D" w:rsidRPr="00D65CBC">
        <w:t>01</w:t>
      </w:r>
      <w:r w:rsidRPr="00D65CBC">
        <w:t xml:space="preserve"> </w:t>
      </w:r>
      <w:r w:rsidR="00544E2D" w:rsidRPr="00D65CBC">
        <w:t>,</w:t>
      </w:r>
      <w:proofErr w:type="gramEnd"/>
      <w:r w:rsidR="00544E2D" w:rsidRPr="00D65CBC">
        <w:t xml:space="preserve"> </w:t>
      </w:r>
      <w:r w:rsidR="00B96B45" w:rsidRPr="00D65CBC">
        <w:t xml:space="preserve">dle Přílohy č. 2 c) této Smlouvy a </w:t>
      </w:r>
      <w:r w:rsidRPr="00D65CBC">
        <w:t xml:space="preserve">technické specifikace v Soupisu prací jednotlivých položek. </w:t>
      </w:r>
    </w:p>
    <w:p w14:paraId="02375B4D" w14:textId="0F9A091C" w:rsidR="0076597F" w:rsidRDefault="0076597F" w:rsidP="00D65CBC">
      <w:pPr>
        <w:pStyle w:val="Text1-1"/>
        <w:numPr>
          <w:ilvl w:val="0"/>
          <w:numId w:val="0"/>
        </w:numPr>
        <w:ind w:left="737"/>
      </w:pPr>
      <w:r w:rsidRPr="00D65CBC">
        <w:t>Součástí dodávky na zhotovení Díla jsou prvky mobiliáře pro město Aš, které jsou součástí SO 00-79-01.07 dle Přílohy č. 2 c) této Smlouvy a technické specifikace v Soupisu prací jednotlivých položek.</w:t>
      </w:r>
      <w:r>
        <w:t xml:space="preserve"> </w:t>
      </w:r>
    </w:p>
    <w:p w14:paraId="11D6F81C" w14:textId="039B9EA3" w:rsidR="00941818" w:rsidRDefault="00941818" w:rsidP="00941818">
      <w:pPr>
        <w:pStyle w:val="Text1-1"/>
        <w:numPr>
          <w:ilvl w:val="1"/>
          <w:numId w:val="9"/>
        </w:numPr>
      </w:pPr>
      <w:r w:rsidRPr="003A155E">
        <w:t xml:space="preserve">Osoba uvedená v Příloze č. 6 Oprávněné osoby za </w:t>
      </w:r>
      <w:r w:rsidR="00B96B45">
        <w:t>Z</w:t>
      </w:r>
      <w:r w:rsidRPr="003A155E">
        <w:t>hotovitele ve funkci Specialista (vedoucí prací) na dopravní stavby, musí předložit Objednateli před zahájením prací originál nebo úředně ověřenou kopii dokladu o autorizaci v rozsahu dle § 5 odst. 3 písm. b) dopravní stavby, zákona č. 360/1992 Sb., o výkonu povolání autorizovaných architektů a o výkonu povolání autorizovaných inženýrů a techniků činných ve výstavbě, ve znění pozdějších předpisů.</w:t>
      </w:r>
    </w:p>
    <w:p w14:paraId="0A726551" w14:textId="0421802D" w:rsidR="00544E2D" w:rsidRPr="009E4D52" w:rsidRDefault="00544E2D" w:rsidP="00941818">
      <w:pPr>
        <w:pStyle w:val="Text1-1"/>
        <w:numPr>
          <w:ilvl w:val="0"/>
          <w:numId w:val="0"/>
        </w:numPr>
        <w:ind w:left="737"/>
      </w:pPr>
      <w:r w:rsidRPr="009E4D52">
        <w:t xml:space="preserve">Osoba uvedená v Příloze č. 6 Oprávněné osoby za </w:t>
      </w:r>
      <w:r w:rsidR="00B96B45">
        <w:t>Z</w:t>
      </w:r>
      <w:r w:rsidRPr="009E4D52">
        <w:t xml:space="preserve">hotovitele ve funkci Úředně oprávněný zeměměřický inženýr musí předložit Objednateli před zahájením prací originál nebo úředně ověřenou kopii úředního oprávnění pro ověřování výsledků zeměměřických </w:t>
      </w:r>
      <w:r w:rsidRPr="009E4D52">
        <w:lastRenderedPageBreak/>
        <w:t>činností v rozsahu dle § 13 odst. 1 písm. a) a c) zákona č. 200/1994 Sb., o zeměměřictví a o změně a doplnění některých zákonů souvisejících s jeho zavedením, ve znění pozdějších předpisů.</w:t>
      </w:r>
    </w:p>
    <w:p w14:paraId="61A58E45" w14:textId="143EF13A" w:rsidR="00544E2D" w:rsidRDefault="00544E2D" w:rsidP="00544E2D">
      <w:pPr>
        <w:pStyle w:val="Text1-1"/>
        <w:numPr>
          <w:ilvl w:val="0"/>
          <w:numId w:val="0"/>
        </w:numPr>
        <w:ind w:left="737"/>
      </w:pPr>
      <w:r w:rsidRPr="009E4D52">
        <w:t xml:space="preserve">Osoba uvedená v Příloze č. 6 Oprávněné osoby za </w:t>
      </w:r>
      <w:r w:rsidR="00B96B45">
        <w:t>Z</w:t>
      </w:r>
      <w:r w:rsidRPr="009E4D52">
        <w:t>hotovitele ve funkci Osoba odpovědná za bezpečnost a ochranu zdraví při práci musí předložit Objednateli před zahájením prací originál nebo úředně ověřenou kopii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472BB45" w14:textId="28BAFB74" w:rsidR="00544E2D" w:rsidRDefault="00544E2D" w:rsidP="00544E2D">
      <w:pPr>
        <w:pStyle w:val="Text1-1"/>
        <w:numPr>
          <w:ilvl w:val="1"/>
          <w:numId w:val="9"/>
        </w:numPr>
      </w:pPr>
      <w:r w:rsidRPr="00544E2D">
        <w:t>Při změně oprávněných osob dle odst.</w:t>
      </w:r>
      <w:r w:rsidR="00B96B45">
        <w:t xml:space="preserve"> </w:t>
      </w:r>
      <w:r w:rsidRPr="00544E2D">
        <w:t>4.13 se postupuje dle odst. 5.2 Obchodních podmínek. Nezbytnou podmínkou pro změnu oprávněných osoby dle odst.</w:t>
      </w:r>
      <w:r w:rsidR="00B96B45">
        <w:t xml:space="preserve"> </w:t>
      </w:r>
      <w:r w:rsidRPr="00544E2D">
        <w:t>4.13 je, že Zhotovitel jako součást svého upozornění o změně oprávněné osoby předloží pro tuto novou oprávněnou osobu originály nebo úředně ověřené kopie dokladů, v rozsahu dle odst. 4.13.</w:t>
      </w:r>
    </w:p>
    <w:p w14:paraId="6AE06C01" w14:textId="77777777" w:rsidR="00A60306" w:rsidRDefault="00A60306" w:rsidP="00A60306">
      <w:pPr>
        <w:numPr>
          <w:ilvl w:val="1"/>
          <w:numId w:val="9"/>
        </w:numPr>
        <w:spacing w:after="120" w:line="264" w:lineRule="auto"/>
        <w:jc w:val="both"/>
        <w:rPr>
          <w:sz w:val="18"/>
          <w:szCs w:val="18"/>
        </w:rPr>
      </w:pPr>
      <w:r>
        <w:rPr>
          <w:sz w:val="18"/>
          <w:szCs w:val="18"/>
        </w:rPr>
        <w:t>Mezinárodní sankce</w:t>
      </w:r>
    </w:p>
    <w:p w14:paraId="3E9C64AA" w14:textId="77777777" w:rsidR="00A60306" w:rsidRPr="00922189" w:rsidRDefault="00A60306" w:rsidP="00A60306">
      <w:pPr>
        <w:pStyle w:val="Text1-2"/>
        <w:numPr>
          <w:ilvl w:val="2"/>
          <w:numId w:val="9"/>
        </w:numPr>
        <w:ind w:left="1504"/>
        <w:rPr>
          <w:rFonts w:eastAsia="Times New Roman" w:cs="Times New Roman"/>
        </w:rPr>
      </w:pPr>
      <w:r w:rsidRPr="00025B8A">
        <w:rPr>
          <w:rFonts w:eastAsia="Times New Roman" w:cs="Times New Roman"/>
        </w:rPr>
        <w:t>Zhotovitel prohlašuje, že</w:t>
      </w:r>
      <w:r>
        <w:rPr>
          <w:rFonts w:eastAsia="Times New Roman" w:cs="Times New Roman"/>
        </w:rPr>
        <w:t xml:space="preserve"> </w:t>
      </w:r>
      <w:r w:rsidRPr="00922189">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0CEA2CE" w14:textId="1D555002" w:rsidR="00A60306" w:rsidRDefault="00A60306" w:rsidP="00A60306">
      <w:pPr>
        <w:pStyle w:val="Text1-2"/>
        <w:numPr>
          <w:ilvl w:val="2"/>
          <w:numId w:val="9"/>
        </w:numPr>
        <w:ind w:left="1504"/>
        <w:rPr>
          <w:rFonts w:eastAsia="Times New Roman" w:cs="Times New Roman"/>
        </w:rPr>
      </w:pPr>
      <w:r>
        <w:rPr>
          <w:rFonts w:eastAsia="Times New Roman" w:cs="Times New Roman"/>
        </w:rPr>
        <w:t>Je-li Zhotovitelem sdružení více osob, platí výše podmínky dle tohoto odst. 4.15 také jednotlivě pro všechny osoby v rámci Zhotovitele sdružené, a to bez ohledu na právní formu tohoto sdružení.</w:t>
      </w:r>
    </w:p>
    <w:p w14:paraId="62487287" w14:textId="117D4532" w:rsidR="00A60306" w:rsidRDefault="00A60306" w:rsidP="00A60306">
      <w:pPr>
        <w:pStyle w:val="Text1-2"/>
        <w:numPr>
          <w:ilvl w:val="2"/>
          <w:numId w:val="9"/>
        </w:numPr>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4.15, oznámí tuto skutečnost bez zbytečného odkladu, nejpozději však do 3 pracovních dnů ode dne, kdy přestal splňovat výše uvedené podmínky, Objednateli.</w:t>
      </w:r>
    </w:p>
    <w:p w14:paraId="105EA001" w14:textId="77777777" w:rsidR="00A60306" w:rsidRDefault="00A60306" w:rsidP="00A60306">
      <w:pPr>
        <w:pStyle w:val="Text1-2"/>
        <w:numPr>
          <w:ilvl w:val="2"/>
          <w:numId w:val="9"/>
        </w:numPr>
        <w:ind w:left="1504"/>
        <w:rPr>
          <w:rFonts w:eastAsia="Times New Roman" w:cs="Times New Roman"/>
        </w:rPr>
      </w:pPr>
      <w:r>
        <w:rPr>
          <w:rFonts w:eastAsia="Times New Roman" w:cs="Times New Roman"/>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rPr>
          <w:rFonts w:eastAsia="Times New Roman" w:cs="Times New Roman"/>
        </w:rPr>
        <w:t>nařízení Rady (EU) č. 269/2014 ze dne 17. března 2014</w:t>
      </w:r>
      <w:r>
        <w:rPr>
          <w:rFonts w:eastAsia="Times New Roman" w:cs="Times New Roman"/>
        </w:rPr>
        <w:t xml:space="preserve">, ve znění pozdějších předpisů, </w:t>
      </w:r>
      <w:bookmarkEnd w:id="0"/>
      <w:r>
        <w:rPr>
          <w:rFonts w:eastAsia="Times New Roman" w:cs="Times New Roman"/>
        </w:rPr>
        <w:t>a dalších prováděcích předpisů k tomuto nařízení Rady (EU) č. 269/2014.</w:t>
      </w:r>
    </w:p>
    <w:p w14:paraId="192CFC9D" w14:textId="77777777" w:rsidR="00A60306" w:rsidRDefault="00A60306" w:rsidP="00A60306">
      <w:pPr>
        <w:pStyle w:val="Text1-2"/>
        <w:numPr>
          <w:ilvl w:val="2"/>
          <w:numId w:val="9"/>
        </w:numPr>
        <w:ind w:left="1504"/>
        <w:rPr>
          <w:rFonts w:eastAsia="Times New Roman" w:cs="Times New Roman"/>
        </w:rPr>
      </w:pPr>
      <w:r>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DE3D9FD" w14:textId="7F1DC77A" w:rsidR="00A60306" w:rsidRDefault="00A60306" w:rsidP="00A60306">
      <w:pPr>
        <w:pStyle w:val="Text1-2"/>
        <w:numPr>
          <w:ilvl w:val="2"/>
          <w:numId w:val="9"/>
        </w:numPr>
        <w:ind w:left="1504"/>
        <w:rPr>
          <w:rFonts w:eastAsia="Times New Roman" w:cs="Times New Roman"/>
        </w:rPr>
      </w:pPr>
      <w:r>
        <w:rPr>
          <w:rFonts w:eastAsia="Times New Roman" w:cs="Times New Roman"/>
        </w:rPr>
        <w:t xml:space="preserve">Ukáží-li se prohlášení Zhotovitele dle odstavce 4.15.1 této Smlouvy jako nepravdivá nebo poruší-li Zhotovitel svou oznamovací povinnost dle odstavce 4.15.3 nebo některou z povinností dle odstavců 4.15.4 nebo 4.15.5 této Smlouvy, je Objednatel oprávněn odstoupit od této Smlouvy. Zhotovitel je dále povinen zaplatit za každé jednotlivé porušení povinností dle předchozí věty, s výjimkou oznamovací povinnosti dle odstavce 4.15.3 této Smlouvy, smluvní pokutu ve výši 300.000 Kč. Zhotovitel je dále povinen zaplatit za každé </w:t>
      </w:r>
      <w:r>
        <w:rPr>
          <w:rFonts w:eastAsia="Times New Roman" w:cs="Times New Roman"/>
        </w:rPr>
        <w:lastRenderedPageBreak/>
        <w:t xml:space="preserve">jednotlivé porušení oznamovací povinnosti dle odstavce 4.15.3, smluvní pokutu ve výši 100.000 Kč. Ustanovení § 2004 odst. 2 Občanského zákoníku a § 2050 Občanského zákoníku se nepoužijí.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w:t>
      </w:r>
      <w:proofErr w:type="gramStart"/>
      <w:r w:rsidRPr="00503579">
        <w:t>závodu,  je</w:t>
      </w:r>
      <w:proofErr w:type="gramEnd"/>
      <w:r w:rsidRPr="00503579">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2E8E5AA" w14:textId="661F40F2" w:rsidR="00065937" w:rsidRPr="00DD1619" w:rsidRDefault="00065937" w:rsidP="00DD1619">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64C8DFEA" w:rsidR="007D26F9" w:rsidRDefault="007D26F9" w:rsidP="00342DC7">
      <w:pPr>
        <w:pStyle w:val="Text1-1"/>
      </w:pPr>
      <w:r>
        <w:t>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 xml:space="preserve">identifikaci Smluvních </w:t>
      </w:r>
      <w:r>
        <w:lastRenderedPageBreak/>
        <w:t>stran, předmětu Smlouvy, jeho ceně či hodnotě</w:t>
      </w:r>
      <w:r w:rsidR="00A349C6">
        <w:t xml:space="preserve"> a </w:t>
      </w:r>
      <w:r>
        <w:t>datu uzavření této Smlouvy.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72FEA4F7"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7D676B" w:rsidRPr="007D676B">
        <w:t>OP/R/24/22</w:t>
      </w:r>
      <w:r w:rsidR="007D676B">
        <w:t>"</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D307955" w:rsidR="007D26F9" w:rsidRDefault="00F43D42" w:rsidP="00F43D42">
      <w:pPr>
        <w:pStyle w:val="Textbezslovn"/>
        <w:ind w:left="2127"/>
      </w:pPr>
      <w:r>
        <w:t xml:space="preserve">b) </w:t>
      </w:r>
      <w:r w:rsidR="007D26F9">
        <w:t xml:space="preserve">Všeobecné technické podmínky – </w:t>
      </w:r>
      <w:r w:rsidR="00DA3042">
        <w:t>"</w:t>
      </w:r>
      <w:r w:rsidR="008D2D44" w:rsidRPr="008D2D44">
        <w:t>VTP/R/16/22</w:t>
      </w:r>
      <w:r w:rsidR="00DA3042">
        <w:t>"</w:t>
      </w:r>
    </w:p>
    <w:p w14:paraId="239F0F49" w14:textId="669B45AF" w:rsidR="007D26F9" w:rsidRDefault="00F43D42" w:rsidP="00F43D42">
      <w:pPr>
        <w:pStyle w:val="Textbezslovn"/>
        <w:ind w:left="2127"/>
      </w:pPr>
      <w:r>
        <w:t xml:space="preserve">c) </w:t>
      </w:r>
      <w:r w:rsidR="007D26F9">
        <w:t xml:space="preserve">Zvláštní technické podmínky </w:t>
      </w:r>
      <w:r w:rsidR="00DA3042">
        <w:t>"</w:t>
      </w:r>
      <w:r w:rsidR="008D2D44">
        <w:t xml:space="preserve">ze dne </w:t>
      </w:r>
      <w:r w:rsidR="008D2D44" w:rsidRPr="006579AE">
        <w:t>22. 4. 2022</w:t>
      </w:r>
      <w:r w:rsidR="00DA3042">
        <w:t>"</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4F5A7C40" w:rsidR="002A7B96" w:rsidRPr="004C1A60" w:rsidRDefault="004C1A60" w:rsidP="002A7B96">
      <w:pPr>
        <w:pStyle w:val="Textbezslovn"/>
        <w:rPr>
          <w:color w:val="FF0000"/>
        </w:rPr>
      </w:pPr>
      <w:r w:rsidRPr="00606FE8">
        <w:rPr>
          <w:b/>
        </w:rPr>
        <w:t xml:space="preserve">Příloha č.10:  </w:t>
      </w:r>
      <w:r w:rsidRPr="009A12BD">
        <w:t>Osvědčení</w:t>
      </w:r>
    </w:p>
    <w:p w14:paraId="6BCCFE42" w14:textId="5B5733BE" w:rsidR="004C1A60" w:rsidRPr="004C1A60" w:rsidRDefault="004C1A60" w:rsidP="00342DC7">
      <w:pPr>
        <w:pStyle w:val="Textbezslovn"/>
        <w:rPr>
          <w:color w:val="FF0000"/>
        </w:rPr>
      </w:pPr>
    </w:p>
    <w:p w14:paraId="4CD257C7" w14:textId="5E63D515" w:rsidR="00E7028B" w:rsidRPr="00AD2DCA" w:rsidRDefault="00E7028B" w:rsidP="00E7028B">
      <w:pPr>
        <w:pStyle w:val="Text1-1"/>
        <w:numPr>
          <w:ilvl w:val="1"/>
          <w:numId w:val="34"/>
        </w:numPr>
        <w:rPr>
          <w:rFonts w:asciiTheme="minorHAnsi" w:hAnsiTheme="minorHAnsi" w:cs="Times New Roman"/>
          <w:b/>
        </w:rPr>
      </w:pPr>
      <w:r w:rsidRPr="00AD2DCA">
        <w:rPr>
          <w:rFonts w:asciiTheme="minorHAnsi" w:hAnsiTheme="minorHAnsi" w:cs="Times New Roman"/>
          <w:b/>
        </w:rPr>
        <w:lastRenderedPageBreak/>
        <w:t xml:space="preserve">Tato smlouva byla projednána a schválena na jednání Rady města Aše dne </w:t>
      </w:r>
      <w:r w:rsidR="00D164BF" w:rsidRPr="00BB6616">
        <w:rPr>
          <w:rFonts w:asciiTheme="minorHAnsi" w:hAnsiTheme="minorHAnsi" w:cs="Times New Roman"/>
          <w:b/>
          <w:highlight w:val="green"/>
        </w:rPr>
        <w:t>…………….</w:t>
      </w:r>
      <w:r w:rsidRPr="00AD2DCA">
        <w:rPr>
          <w:rFonts w:asciiTheme="minorHAnsi" w:hAnsiTheme="minorHAnsi" w:cs="Times New Roman"/>
          <w:b/>
        </w:rPr>
        <w:t xml:space="preserve"> usnesením č. </w:t>
      </w:r>
      <w:r w:rsidRPr="00BB6616">
        <w:rPr>
          <w:rFonts w:asciiTheme="minorHAnsi" w:hAnsiTheme="minorHAnsi" w:cs="Times New Roman"/>
          <w:b/>
          <w:highlight w:val="green"/>
        </w:rPr>
        <w:t>…</w:t>
      </w:r>
      <w:proofErr w:type="gramStart"/>
      <w:r w:rsidRPr="00BB6616">
        <w:rPr>
          <w:rFonts w:asciiTheme="minorHAnsi" w:hAnsiTheme="minorHAnsi" w:cs="Times New Roman"/>
          <w:b/>
          <w:highlight w:val="green"/>
        </w:rPr>
        <w:t>…….</w:t>
      </w:r>
      <w:proofErr w:type="gramEnd"/>
      <w:r w:rsidRPr="00BB6616">
        <w:rPr>
          <w:rFonts w:asciiTheme="minorHAnsi" w:hAnsiTheme="minorHAnsi" w:cs="Times New Roman"/>
          <w:b/>
          <w:highlight w:val="green"/>
        </w:rPr>
        <w:t>.</w:t>
      </w:r>
    </w:p>
    <w:p w14:paraId="47B715E9" w14:textId="77777777" w:rsidR="007D26F9" w:rsidRPr="00E7028B" w:rsidRDefault="007D26F9" w:rsidP="00CF1F11">
      <w:pPr>
        <w:pStyle w:val="Textbezodsazen"/>
        <w:ind w:left="709"/>
        <w:rPr>
          <w:rStyle w:val="Tun"/>
          <w:rFonts w:asciiTheme="minorHAnsi" w:hAnsiTheme="minorHAnsi"/>
        </w:rPr>
      </w:pPr>
      <w:r w:rsidRPr="00E7028B">
        <w:rPr>
          <w:rStyle w:val="Tun"/>
          <w:rFonts w:asciiTheme="minorHAnsi" w:hAnsiTheme="minorHAnsi"/>
        </w:rPr>
        <w:t>Smluvní strany prohlašují, že si tuto Smlouvu přečetly, že</w:t>
      </w:r>
      <w:r w:rsidR="00A349C6" w:rsidRPr="00E7028B">
        <w:rPr>
          <w:rStyle w:val="Tun"/>
          <w:rFonts w:asciiTheme="minorHAnsi" w:hAnsiTheme="minorHAnsi"/>
        </w:rPr>
        <w:t xml:space="preserve"> s </w:t>
      </w:r>
      <w:r w:rsidRPr="00E7028B">
        <w:rPr>
          <w:rStyle w:val="Tun"/>
          <w:rFonts w:asciiTheme="minorHAnsi" w:hAnsiTheme="minorHAnsi"/>
        </w:rPr>
        <w:t>jejím obsahem souhlasí</w:t>
      </w:r>
      <w:r w:rsidR="00A349C6" w:rsidRPr="00E7028B">
        <w:rPr>
          <w:rStyle w:val="Tun"/>
          <w:rFonts w:asciiTheme="minorHAnsi" w:hAnsiTheme="minorHAnsi"/>
        </w:rPr>
        <w:t xml:space="preserve"> a </w:t>
      </w:r>
      <w:r w:rsidRPr="00E7028B">
        <w:rPr>
          <w:rStyle w:val="Tun"/>
          <w:rFonts w:asciiTheme="minorHAnsi" w:hAnsiTheme="minorHAnsi"/>
        </w:rPr>
        <w:t>na důkaz toho</w:t>
      </w:r>
      <w:r w:rsidR="00A349C6" w:rsidRPr="00E7028B">
        <w:rPr>
          <w:rStyle w:val="Tun"/>
          <w:rFonts w:asciiTheme="minorHAnsi" w:hAnsiTheme="minorHAnsi"/>
        </w:rPr>
        <w:t xml:space="preserve"> k </w:t>
      </w:r>
      <w:r w:rsidRPr="00E7028B">
        <w:rPr>
          <w:rStyle w:val="Tun"/>
          <w:rFonts w:asciiTheme="minorHAnsi" w:hAnsiTheme="minorHAnsi"/>
        </w:rPr>
        <w:t>ní připojují svoje podpisy.</w:t>
      </w:r>
    </w:p>
    <w:p w14:paraId="55D054D9" w14:textId="77777777" w:rsidR="007D26F9" w:rsidRPr="007D26F9" w:rsidRDefault="007D26F9" w:rsidP="007D26F9">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2D11EEF0" w14:textId="77777777" w:rsidR="00F422D3" w:rsidRDefault="00F422D3" w:rsidP="009F0867">
      <w:pPr>
        <w:pStyle w:val="Textbezodsazen"/>
      </w:pPr>
    </w:p>
    <w:p w14:paraId="2408398B" w14:textId="5AA91524" w:rsidR="00F422D3" w:rsidRDefault="00F422D3" w:rsidP="009F0867">
      <w:pPr>
        <w:pStyle w:val="Textbezodsazen"/>
      </w:pPr>
    </w:p>
    <w:p w14:paraId="239CEF6E" w14:textId="569A1145" w:rsidR="00C03D28" w:rsidRDefault="00C03D28" w:rsidP="009F0867">
      <w:pPr>
        <w:pStyle w:val="Textbezodsazen"/>
      </w:pPr>
    </w:p>
    <w:p w14:paraId="6F957AC0" w14:textId="77777777" w:rsidR="00C03D28" w:rsidRDefault="00C03D28"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5CB4791D"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B34EAC">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58ED5E4A" w14:textId="254716CC" w:rsidR="00FC6197" w:rsidRDefault="00FC6197" w:rsidP="009F0867">
      <w:pPr>
        <w:pStyle w:val="Textbezodsazen"/>
      </w:pPr>
    </w:p>
    <w:p w14:paraId="334268C0" w14:textId="15B96305" w:rsidR="00FC6197" w:rsidRDefault="00FC6197" w:rsidP="009F0867">
      <w:pPr>
        <w:pStyle w:val="Textbezodsazen"/>
      </w:pPr>
    </w:p>
    <w:p w14:paraId="0418856C" w14:textId="77777777" w:rsidR="00FC6197" w:rsidRDefault="00FC6197" w:rsidP="009F0867">
      <w:pPr>
        <w:pStyle w:val="Textbezodsazen"/>
      </w:pPr>
    </w:p>
    <w:p w14:paraId="21439B9A" w14:textId="77777777" w:rsidR="00342C33" w:rsidRDefault="00342C33" w:rsidP="009F0867">
      <w:pPr>
        <w:pStyle w:val="Textbezodsazen"/>
      </w:pPr>
    </w:p>
    <w:p w14:paraId="43235011" w14:textId="5E5DF765" w:rsidR="00FC6197" w:rsidRDefault="00FC6197" w:rsidP="009F0867">
      <w:pPr>
        <w:pStyle w:val="Textbezodsazen"/>
      </w:pPr>
      <w:r>
        <w:t>………………………..........………….…………</w:t>
      </w:r>
    </w:p>
    <w:p w14:paraId="42BB52B8" w14:textId="7E5F6024" w:rsidR="00FC6197" w:rsidRPr="00FC6197" w:rsidRDefault="00FC6197" w:rsidP="00FC6197">
      <w:pPr>
        <w:pStyle w:val="Textbezodsazen"/>
        <w:rPr>
          <w:b/>
        </w:rPr>
      </w:pPr>
      <w:r>
        <w:rPr>
          <w:b/>
        </w:rPr>
        <w:t xml:space="preserve">         </w:t>
      </w:r>
      <w:r w:rsidRPr="00FC6197">
        <w:rPr>
          <w:b/>
        </w:rPr>
        <w:t>Mgr. Dalibor Blaž</w:t>
      </w:r>
      <w:r w:rsidR="0043661A">
        <w:rPr>
          <w:b/>
        </w:rPr>
        <w:t>e</w:t>
      </w:r>
      <w:r w:rsidRPr="00FC6197">
        <w:rPr>
          <w:b/>
        </w:rPr>
        <w:t>k</w:t>
      </w:r>
    </w:p>
    <w:p w14:paraId="3639FE9A" w14:textId="236C383E" w:rsidR="00FC6197" w:rsidRDefault="00FC6197" w:rsidP="00FC6197">
      <w:pPr>
        <w:pStyle w:val="Textbezodsazen"/>
        <w:ind w:firstLine="709"/>
      </w:pPr>
      <w:r w:rsidRPr="00757741">
        <w:t xml:space="preserve"> </w:t>
      </w:r>
      <w:r w:rsidR="007934B0">
        <w:t xml:space="preserve">    </w:t>
      </w:r>
      <w:r w:rsidRPr="00757741">
        <w:t>starost</w:t>
      </w:r>
      <w:r>
        <w:t>a</w:t>
      </w:r>
      <w:r w:rsidRPr="00757741">
        <w:t xml:space="preserve"> města </w:t>
      </w:r>
      <w:r w:rsidR="0043661A">
        <w:t>Aš</w:t>
      </w:r>
      <w:r w:rsidRPr="00757741">
        <w:t xml:space="preserve"> </w:t>
      </w:r>
    </w:p>
    <w:p w14:paraId="565E19B0" w14:textId="77777777" w:rsidR="00FC6197" w:rsidRDefault="00FC6197" w:rsidP="009F0867">
      <w:pPr>
        <w:pStyle w:val="Textbezodsazen"/>
      </w:pPr>
    </w:p>
    <w:p w14:paraId="3A85C471" w14:textId="6B45230A" w:rsidR="00FC6197" w:rsidRDefault="00FC6197" w:rsidP="009F0867">
      <w:pPr>
        <w:pStyle w:val="Textbezodsazen"/>
        <w:sectPr w:rsidR="00FC6197"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455189E7" w:rsidR="00CB4F6D" w:rsidRPr="0082567F" w:rsidRDefault="00342DC7" w:rsidP="00CB4F6D">
      <w:pPr>
        <w:pStyle w:val="Textbezodsazen"/>
        <w:rPr>
          <w:b/>
        </w:rPr>
      </w:pPr>
      <w:r w:rsidRPr="0082567F">
        <w:rPr>
          <w:b/>
        </w:rPr>
        <w:t>„</w:t>
      </w:r>
      <w:r w:rsidR="001E4A6D" w:rsidRPr="0082567F">
        <w:rPr>
          <w:b/>
        </w:rPr>
        <w:t>OP/R/24/22</w:t>
      </w:r>
      <w:r w:rsidRPr="0082567F">
        <w:rPr>
          <w:b/>
        </w:rPr>
        <w:t>“</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A862DF">
      <w:pPr>
        <w:pStyle w:val="Odstavec1-1a"/>
        <w:numPr>
          <w:ilvl w:val="0"/>
          <w:numId w:val="13"/>
        </w:numPr>
        <w:tabs>
          <w:tab w:val="clear" w:pos="1475"/>
        </w:tabs>
        <w:ind w:left="993" w:hanging="284"/>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C0008D6" w:rsidR="00342DC7" w:rsidRPr="00AE4B52" w:rsidRDefault="00342DC7" w:rsidP="00342DC7">
      <w:pPr>
        <w:pStyle w:val="Odstavec1-1a"/>
        <w:rPr>
          <w:rStyle w:val="Tun"/>
        </w:rPr>
      </w:pPr>
      <w:r w:rsidRPr="00AE4B52">
        <w:rPr>
          <w:rStyle w:val="Tun"/>
        </w:rPr>
        <w:t xml:space="preserve">Všeobecné technické podmínky </w:t>
      </w:r>
      <w:r w:rsidRPr="001E4A6D">
        <w:rPr>
          <w:rStyle w:val="Tun"/>
        </w:rPr>
        <w:t>"</w:t>
      </w:r>
      <w:r w:rsidR="001E4A6D" w:rsidRPr="001E4A6D">
        <w:t xml:space="preserve"> </w:t>
      </w:r>
      <w:r w:rsidR="001E4A6D" w:rsidRPr="001E4A6D">
        <w:rPr>
          <w:b/>
        </w:rPr>
        <w:t>VTP/R/16/22</w:t>
      </w:r>
      <w:r w:rsidRPr="001E4A6D">
        <w:rPr>
          <w:rStyle w:val="Tun"/>
        </w:rPr>
        <w:t xml:space="preserve">" </w:t>
      </w:r>
    </w:p>
    <w:p w14:paraId="3FCF186D" w14:textId="75336E69" w:rsidR="00342DC7" w:rsidRPr="00AE4B52" w:rsidRDefault="00342DC7" w:rsidP="00342DC7">
      <w:pPr>
        <w:pStyle w:val="Odstavec1-1a"/>
        <w:rPr>
          <w:rStyle w:val="Tun"/>
        </w:rPr>
      </w:pPr>
      <w:r w:rsidRPr="00AE4B52">
        <w:rPr>
          <w:rStyle w:val="Tun"/>
        </w:rPr>
        <w:t xml:space="preserve">Zvláštní technické podmínky </w:t>
      </w:r>
      <w:r w:rsidR="001E4A6D" w:rsidRPr="001E4A6D">
        <w:rPr>
          <w:rStyle w:val="Tun"/>
        </w:rPr>
        <w:t>"ze dne 22. 4. 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4546570" w14:textId="65685A88" w:rsidR="00544E2D" w:rsidRPr="00544E2D" w:rsidRDefault="00544E2D" w:rsidP="00544E2D">
      <w:pPr>
        <w:pStyle w:val="Odrka1-1"/>
      </w:pPr>
      <w:r w:rsidRPr="00544E2D">
        <w:t>Projektová dokumentace</w:t>
      </w:r>
      <w:r>
        <w:t xml:space="preserve"> pro</w:t>
      </w:r>
      <w:r w:rsidR="000C0A1C">
        <w:t xml:space="preserve"> provádění stavby</w:t>
      </w:r>
      <w:r w:rsidRPr="00544E2D">
        <w:t xml:space="preserve"> „Rekonstrukce výpravní budovy v </w:t>
      </w:r>
      <w:proofErr w:type="spellStart"/>
      <w:r w:rsidRPr="00544E2D">
        <w:t>žst</w:t>
      </w:r>
      <w:proofErr w:type="spellEnd"/>
      <w:r w:rsidRPr="00544E2D">
        <w:t>. Aš“, zpracovatel Ing. Arch. Břetislav Kubíček, datum duben 2022</w:t>
      </w:r>
    </w:p>
    <w:p w14:paraId="7B98DC33" w14:textId="63C5F1EF" w:rsidR="00563844" w:rsidRDefault="00563844" w:rsidP="00563844">
      <w:pPr>
        <w:pStyle w:val="Odrka1-1"/>
      </w:pPr>
      <w:r>
        <w:t xml:space="preserve">Schvalovací protokol stavby v přípravě Rekonstrukce výpravní budovy v </w:t>
      </w:r>
      <w:proofErr w:type="spellStart"/>
      <w:r>
        <w:t>žst</w:t>
      </w:r>
      <w:proofErr w:type="spellEnd"/>
      <w:r>
        <w:t xml:space="preserve">. Aš ve stádiu 3 – posuzovací </w:t>
      </w:r>
      <w:r w:rsidR="002349C6">
        <w:t>č</w:t>
      </w:r>
      <w:r>
        <w:t>ást</w:t>
      </w:r>
    </w:p>
    <w:p w14:paraId="3892EEFA" w14:textId="5786AFED" w:rsidR="000C0A1C" w:rsidRDefault="000C0A1C" w:rsidP="00563844">
      <w:pPr>
        <w:pStyle w:val="Odrka1-1"/>
      </w:pPr>
      <w:r>
        <w:t>Stavební povolení čj.: DUCR-14</w:t>
      </w:r>
      <w:r w:rsidR="00474A64">
        <w:t>0</w:t>
      </w:r>
      <w:bookmarkStart w:id="2" w:name="_GoBack"/>
      <w:bookmarkEnd w:id="2"/>
      <w:r>
        <w:t>01/22/Ho ze dne 22. 3. 2022</w:t>
      </w:r>
    </w:p>
    <w:p w14:paraId="77E6BBDE" w14:textId="77777777" w:rsidR="000C0A1C" w:rsidRDefault="000C0A1C" w:rsidP="000C0A1C">
      <w:pPr>
        <w:pStyle w:val="Odrka1-1"/>
      </w:pPr>
      <w:r>
        <w:t>Povolení odstranění stavby čj.: DUCR-11411/22/Ho</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D7148B" w:rsidRDefault="002038D5" w:rsidP="00502690">
      <w:pPr>
        <w:pStyle w:val="Nadpistabulky"/>
        <w:rPr>
          <w:rFonts w:asciiTheme="minorHAnsi" w:hAnsiTheme="minorHAnsi"/>
          <w:sz w:val="18"/>
          <w:szCs w:val="18"/>
        </w:rPr>
      </w:pPr>
      <w:r w:rsidRPr="00D7148B">
        <w:rPr>
          <w:rFonts w:asciiTheme="minorHAnsi" w:hAnsiTheme="minorHAnsi"/>
          <w:sz w:val="18"/>
          <w:szCs w:val="18"/>
        </w:rPr>
        <w:t xml:space="preserve">Ve věcech </w:t>
      </w:r>
      <w:r w:rsidRPr="00D7148B">
        <w:rPr>
          <w:sz w:val="18"/>
          <w:szCs w:val="18"/>
        </w:rPr>
        <w:t>smluvních</w:t>
      </w:r>
      <w:r w:rsidR="00A349C6" w:rsidRPr="00D7148B">
        <w:rPr>
          <w:rFonts w:asciiTheme="minorHAnsi" w:hAnsiTheme="minorHAnsi"/>
          <w:sz w:val="18"/>
          <w:szCs w:val="18"/>
        </w:rPr>
        <w:t xml:space="preserve"> a </w:t>
      </w:r>
      <w:r w:rsidRPr="00D7148B">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D7148B"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D7148B" w:rsidRDefault="002038D5" w:rsidP="002038D5">
            <w:pPr>
              <w:pStyle w:val="Tabulka"/>
              <w:rPr>
                <w:rStyle w:val="Nadpisvtabulce"/>
              </w:rPr>
            </w:pPr>
            <w:r w:rsidRPr="00D7148B">
              <w:rPr>
                <w:rStyle w:val="Nadpisvtabulce"/>
              </w:rPr>
              <w:t>Jméno</w:t>
            </w:r>
            <w:r w:rsidR="00A349C6" w:rsidRPr="00D7148B">
              <w:rPr>
                <w:rStyle w:val="Nadpisvtabulce"/>
              </w:rPr>
              <w:t xml:space="preserve"> a </w:t>
            </w:r>
            <w:r w:rsidRPr="00D7148B">
              <w:rPr>
                <w:rStyle w:val="Nadpisvtabulce"/>
              </w:rPr>
              <w:t>příjmení</w:t>
            </w:r>
          </w:p>
        </w:tc>
        <w:tc>
          <w:tcPr>
            <w:tcW w:w="5812" w:type="dxa"/>
          </w:tcPr>
          <w:p w14:paraId="2E9D2A6B" w14:textId="71A96662" w:rsidR="00502690" w:rsidRPr="00AA2A7E" w:rsidRDefault="0043661A" w:rsidP="0043661A">
            <w:pPr>
              <w:pStyle w:val="Tabulka"/>
              <w:cnfStyle w:val="100000000000" w:firstRow="1" w:lastRow="0" w:firstColumn="0" w:lastColumn="0" w:oddVBand="0" w:evenVBand="0" w:oddHBand="0" w:evenHBand="0" w:firstRowFirstColumn="0" w:firstRowLastColumn="0" w:lastRowFirstColumn="0" w:lastRowLastColumn="0"/>
              <w:rPr>
                <w:b/>
              </w:rPr>
            </w:pPr>
            <w:r w:rsidRPr="00AA2A7E">
              <w:rPr>
                <w:b/>
              </w:rPr>
              <w:t>Mgr. Lucie Kotoučová</w:t>
            </w:r>
          </w:p>
        </w:tc>
      </w:tr>
      <w:tr w:rsidR="008175E5" w:rsidRPr="00D7148B"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D7148B" w:rsidRDefault="008175E5" w:rsidP="002038D5">
            <w:pPr>
              <w:pStyle w:val="Tabulka"/>
              <w:rPr>
                <w:rStyle w:val="Nadpisvtabulce"/>
                <w:b w:val="0"/>
              </w:rPr>
            </w:pPr>
            <w:r w:rsidRPr="00D7148B">
              <w:rPr>
                <w:rStyle w:val="Nadpisvtabulce"/>
                <w:b w:val="0"/>
              </w:rPr>
              <w:t>Adresa</w:t>
            </w:r>
          </w:p>
        </w:tc>
        <w:tc>
          <w:tcPr>
            <w:tcW w:w="5812" w:type="dxa"/>
          </w:tcPr>
          <w:p w14:paraId="047A8BC2" w14:textId="5492079C" w:rsidR="008175E5" w:rsidRPr="00D7148B" w:rsidRDefault="008175E5" w:rsidP="008175E5">
            <w:pPr>
              <w:pStyle w:val="Tabulka"/>
              <w:cnfStyle w:val="000000000000" w:firstRow="0" w:lastRow="0" w:firstColumn="0" w:lastColumn="0" w:oddVBand="0" w:evenVBand="0" w:oddHBand="0" w:evenHBand="0" w:firstRowFirstColumn="0" w:firstRowLastColumn="0" w:lastRowFirstColumn="0" w:lastRowLastColumn="0"/>
            </w:pPr>
          </w:p>
          <w:p w14:paraId="6C50445A" w14:textId="06A24DD2" w:rsidR="008175E5" w:rsidRPr="00D7148B" w:rsidRDefault="00467048" w:rsidP="00590C91">
            <w:pPr>
              <w:pStyle w:val="Tabulka"/>
              <w:cnfStyle w:val="000000000000" w:firstRow="0" w:lastRow="0" w:firstColumn="0" w:lastColumn="0" w:oddVBand="0" w:evenVBand="0" w:oddHBand="0" w:evenHBand="0" w:firstRowFirstColumn="0" w:firstRowLastColumn="0" w:lastRowFirstColumn="0" w:lastRowLastColumn="0"/>
            </w:pPr>
            <w:r w:rsidRPr="00D7148B">
              <w:t>Sušická 1168/23, 326 00 Plzeň</w:t>
            </w:r>
          </w:p>
        </w:tc>
      </w:tr>
      <w:tr w:rsidR="002038D5" w:rsidRPr="00D7148B"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D7148B" w:rsidRDefault="002038D5" w:rsidP="002038D5">
            <w:pPr>
              <w:pStyle w:val="Tabulka"/>
            </w:pPr>
            <w:r w:rsidRPr="00D7148B">
              <w:t>E-mail</w:t>
            </w:r>
          </w:p>
        </w:tc>
        <w:tc>
          <w:tcPr>
            <w:tcW w:w="5812" w:type="dxa"/>
          </w:tcPr>
          <w:p w14:paraId="545C727C" w14:textId="02B2102A" w:rsidR="002038D5" w:rsidRPr="00D7148B" w:rsidRDefault="00467048" w:rsidP="00590C91">
            <w:pPr>
              <w:pStyle w:val="Tabulka"/>
              <w:cnfStyle w:val="000000000000" w:firstRow="0" w:lastRow="0" w:firstColumn="0" w:lastColumn="0" w:oddVBand="0" w:evenVBand="0" w:oddHBand="0" w:evenHBand="0" w:firstRowFirstColumn="0" w:firstRowLastColumn="0" w:lastRowFirstColumn="0" w:lastRowLastColumn="0"/>
            </w:pPr>
            <w:r w:rsidRPr="00D7148B">
              <w:t>kotoucoval@spravazeleznic.cz</w:t>
            </w:r>
          </w:p>
        </w:tc>
      </w:tr>
      <w:tr w:rsidR="002038D5" w:rsidRPr="00D7148B"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D7148B" w:rsidRDefault="002038D5" w:rsidP="002038D5">
            <w:pPr>
              <w:pStyle w:val="Tabulka"/>
            </w:pPr>
            <w:r w:rsidRPr="00D7148B">
              <w:t>Telefon</w:t>
            </w:r>
          </w:p>
        </w:tc>
        <w:tc>
          <w:tcPr>
            <w:tcW w:w="5812" w:type="dxa"/>
          </w:tcPr>
          <w:p w14:paraId="6F0FB193" w14:textId="10580A96" w:rsidR="002038D5" w:rsidRPr="00D7148B" w:rsidRDefault="00467048" w:rsidP="00590C91">
            <w:pPr>
              <w:pStyle w:val="Tabulka"/>
              <w:cnfStyle w:val="000000000000" w:firstRow="0" w:lastRow="0" w:firstColumn="0" w:lastColumn="0" w:oddVBand="0" w:evenVBand="0" w:oddHBand="0" w:evenHBand="0" w:firstRowFirstColumn="0" w:firstRowLastColumn="0" w:lastRowFirstColumn="0" w:lastRowLastColumn="0"/>
            </w:pPr>
            <w:r w:rsidRPr="00D7148B">
              <w:t>+420 724 885 283</w:t>
            </w:r>
          </w:p>
        </w:tc>
      </w:tr>
    </w:tbl>
    <w:p w14:paraId="7ECA53F3" w14:textId="77777777" w:rsidR="002038D5" w:rsidRPr="00D7148B" w:rsidRDefault="002038D5" w:rsidP="00502690">
      <w:pPr>
        <w:pStyle w:val="Textbezodsazen"/>
      </w:pPr>
    </w:p>
    <w:p w14:paraId="3303959A" w14:textId="6FDD942D" w:rsidR="002038D5" w:rsidRPr="00D7148B" w:rsidRDefault="002038D5" w:rsidP="002038D5">
      <w:pPr>
        <w:pStyle w:val="Nadpistabulky"/>
        <w:rPr>
          <w:rFonts w:asciiTheme="minorHAnsi" w:hAnsiTheme="minorHAnsi"/>
          <w:sz w:val="18"/>
          <w:szCs w:val="18"/>
        </w:rPr>
      </w:pPr>
      <w:r w:rsidRPr="00D7148B">
        <w:rPr>
          <w:rFonts w:asciiTheme="minorHAnsi" w:hAnsiTheme="minorHAnsi"/>
          <w:sz w:val="18"/>
          <w:szCs w:val="18"/>
        </w:rPr>
        <w:t>Ve věcech technických</w:t>
      </w:r>
      <w:r w:rsidR="00437D38" w:rsidRPr="00D7148B">
        <w:rPr>
          <w:rFonts w:asciiTheme="minorHAnsi" w:hAnsiTheme="minorHAnsi"/>
          <w:sz w:val="18"/>
          <w:szCs w:val="18"/>
        </w:rPr>
        <w:t xml:space="preserve"> – Správa železnic</w:t>
      </w:r>
    </w:p>
    <w:tbl>
      <w:tblPr>
        <w:tblStyle w:val="Tabulka10"/>
        <w:tblW w:w="8868" w:type="dxa"/>
        <w:tblLook w:val="04A0" w:firstRow="1" w:lastRow="0" w:firstColumn="1" w:lastColumn="0" w:noHBand="0" w:noVBand="1"/>
      </w:tblPr>
      <w:tblGrid>
        <w:gridCol w:w="3056"/>
        <w:gridCol w:w="5812"/>
      </w:tblGrid>
      <w:tr w:rsidR="002038D5" w:rsidRPr="00D7148B" w14:paraId="5D3A39EF" w14:textId="77777777" w:rsidTr="000C0A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D7148B" w:rsidRDefault="002038D5" w:rsidP="002038D5">
            <w:pPr>
              <w:pStyle w:val="Tabulka"/>
              <w:rPr>
                <w:rStyle w:val="Nadpisvtabulce"/>
                <w:b w:val="0"/>
              </w:rPr>
            </w:pPr>
            <w:r w:rsidRPr="00D7148B">
              <w:rPr>
                <w:rStyle w:val="Nadpisvtabulce"/>
                <w:b w:val="0"/>
              </w:rPr>
              <w:t>Jméno</w:t>
            </w:r>
            <w:r w:rsidR="00A349C6" w:rsidRPr="00D7148B">
              <w:rPr>
                <w:rStyle w:val="Nadpisvtabulce"/>
                <w:b w:val="0"/>
              </w:rPr>
              <w:t xml:space="preserve"> a </w:t>
            </w:r>
            <w:r w:rsidRPr="00D7148B">
              <w:rPr>
                <w:rStyle w:val="Nadpisvtabulce"/>
                <w:b w:val="0"/>
              </w:rPr>
              <w:t>příjmení</w:t>
            </w:r>
          </w:p>
        </w:tc>
        <w:tc>
          <w:tcPr>
            <w:tcW w:w="5812" w:type="dxa"/>
            <w:shd w:val="clear" w:color="auto" w:fill="auto"/>
          </w:tcPr>
          <w:p w14:paraId="28F5152D" w14:textId="08FB3085" w:rsidR="002038D5" w:rsidRPr="00D7148B" w:rsidRDefault="000C0A1C" w:rsidP="00590C91">
            <w:pPr>
              <w:pStyle w:val="Tabulka"/>
              <w:cnfStyle w:val="100000000000" w:firstRow="1" w:lastRow="0" w:firstColumn="0" w:lastColumn="0" w:oddVBand="0" w:evenVBand="0" w:oddHBand="0" w:evenHBand="0" w:firstRowFirstColumn="0" w:firstRowLastColumn="0" w:lastRowFirstColumn="0" w:lastRowLastColumn="0"/>
            </w:pPr>
            <w:r w:rsidRPr="00D7148B">
              <w:rPr>
                <w:b/>
              </w:rPr>
              <w:t>Ing. Petr Toman</w:t>
            </w:r>
          </w:p>
        </w:tc>
      </w:tr>
      <w:tr w:rsidR="008175E5" w:rsidRPr="00D7148B" w14:paraId="2A27B8BA" w14:textId="77777777" w:rsidTr="000C0A1C">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D7148B" w:rsidRDefault="008175E5" w:rsidP="002038D5">
            <w:pPr>
              <w:pStyle w:val="Tabulka"/>
              <w:rPr>
                <w:rStyle w:val="Nadpisvtabulce"/>
                <w:b w:val="0"/>
              </w:rPr>
            </w:pPr>
            <w:r w:rsidRPr="00D7148B">
              <w:rPr>
                <w:rStyle w:val="Nadpisvtabulce"/>
                <w:b w:val="0"/>
              </w:rPr>
              <w:t>Adresa</w:t>
            </w:r>
          </w:p>
        </w:tc>
        <w:tc>
          <w:tcPr>
            <w:tcW w:w="5812" w:type="dxa"/>
            <w:shd w:val="clear" w:color="auto" w:fill="auto"/>
          </w:tcPr>
          <w:p w14:paraId="27567B21" w14:textId="77777777" w:rsidR="000C0A1C" w:rsidRPr="00D7148B" w:rsidRDefault="000C0A1C" w:rsidP="000C0A1C">
            <w:pPr>
              <w:pStyle w:val="Tabulka"/>
              <w:cnfStyle w:val="000000000000" w:firstRow="0" w:lastRow="0" w:firstColumn="0" w:lastColumn="0" w:oddVBand="0" w:evenVBand="0" w:oddHBand="0" w:evenHBand="0" w:firstRowFirstColumn="0" w:firstRowLastColumn="0" w:lastRowFirstColumn="0" w:lastRowLastColumn="0"/>
            </w:pPr>
            <w:r w:rsidRPr="00D7148B">
              <w:t>Ke Štvanici 656/3, 186 00 Praha 8 - Karlín</w:t>
            </w:r>
          </w:p>
          <w:p w14:paraId="2888FB91" w14:textId="3BBE6D1E" w:rsidR="008175E5" w:rsidRPr="00D7148B" w:rsidRDefault="000C0A1C" w:rsidP="000C0A1C">
            <w:pPr>
              <w:pStyle w:val="Tabulka"/>
              <w:cnfStyle w:val="000000000000" w:firstRow="0" w:lastRow="0" w:firstColumn="0" w:lastColumn="0" w:oddVBand="0" w:evenVBand="0" w:oddHBand="0" w:evenHBand="0" w:firstRowFirstColumn="0" w:firstRowLastColumn="0" w:lastRowFirstColumn="0" w:lastRowLastColumn="0"/>
            </w:pPr>
            <w:r w:rsidRPr="00D7148B">
              <w:t xml:space="preserve">Pracoviště: Purkyňova 22, Plzeň </w:t>
            </w:r>
          </w:p>
        </w:tc>
      </w:tr>
      <w:tr w:rsidR="002038D5" w:rsidRPr="00D7148B" w14:paraId="34920FFB" w14:textId="77777777" w:rsidTr="000C0A1C">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D7148B" w:rsidRDefault="002038D5" w:rsidP="002038D5">
            <w:pPr>
              <w:pStyle w:val="Tabulka"/>
            </w:pPr>
            <w:r w:rsidRPr="00D7148B">
              <w:t>E-mail</w:t>
            </w:r>
          </w:p>
        </w:tc>
        <w:tc>
          <w:tcPr>
            <w:tcW w:w="5812" w:type="dxa"/>
            <w:shd w:val="clear" w:color="auto" w:fill="auto"/>
          </w:tcPr>
          <w:p w14:paraId="3645F343" w14:textId="4DEB939A" w:rsidR="002038D5" w:rsidRPr="00D7148B" w:rsidRDefault="000C0A1C" w:rsidP="00590C91">
            <w:pPr>
              <w:pStyle w:val="Tabulka"/>
              <w:cnfStyle w:val="000000000000" w:firstRow="0" w:lastRow="0" w:firstColumn="0" w:lastColumn="0" w:oddVBand="0" w:evenVBand="0" w:oddHBand="0" w:evenHBand="0" w:firstRowFirstColumn="0" w:firstRowLastColumn="0" w:lastRowFirstColumn="0" w:lastRowLastColumn="0"/>
            </w:pPr>
            <w:r w:rsidRPr="00D7148B">
              <w:t>Tomanpe@spravazeleznic.cz</w:t>
            </w:r>
          </w:p>
        </w:tc>
      </w:tr>
      <w:tr w:rsidR="002038D5" w:rsidRPr="00D7148B" w14:paraId="207849E6" w14:textId="77777777" w:rsidTr="000C0A1C">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D7148B" w:rsidRDefault="002038D5" w:rsidP="002038D5">
            <w:pPr>
              <w:pStyle w:val="Tabulka"/>
            </w:pPr>
            <w:r w:rsidRPr="00D7148B">
              <w:t>Telefon</w:t>
            </w:r>
          </w:p>
        </w:tc>
        <w:tc>
          <w:tcPr>
            <w:tcW w:w="5812" w:type="dxa"/>
            <w:shd w:val="clear" w:color="auto" w:fill="auto"/>
          </w:tcPr>
          <w:p w14:paraId="45F343AE" w14:textId="49BB2320" w:rsidR="002038D5" w:rsidRPr="00D7148B" w:rsidRDefault="000C0A1C" w:rsidP="00590C91">
            <w:pPr>
              <w:pStyle w:val="Tabulka"/>
              <w:cnfStyle w:val="000000000000" w:firstRow="0" w:lastRow="0" w:firstColumn="0" w:lastColumn="0" w:oddVBand="0" w:evenVBand="0" w:oddHBand="0" w:evenHBand="0" w:firstRowFirstColumn="0" w:firstRowLastColumn="0" w:lastRowFirstColumn="0" w:lastRowLastColumn="0"/>
            </w:pPr>
            <w:r w:rsidRPr="00D7148B">
              <w:t>+420 607 040 075</w:t>
            </w:r>
          </w:p>
        </w:tc>
      </w:tr>
    </w:tbl>
    <w:p w14:paraId="41B7AE4F" w14:textId="47862652" w:rsidR="002038D5" w:rsidRPr="00D7148B" w:rsidRDefault="002038D5" w:rsidP="002038D5">
      <w:pPr>
        <w:pStyle w:val="Textbezodsazen"/>
      </w:pPr>
    </w:p>
    <w:p w14:paraId="47D52862" w14:textId="46B7979D" w:rsidR="00437D38" w:rsidRPr="00D7148B" w:rsidRDefault="00437D38" w:rsidP="00437D38">
      <w:pPr>
        <w:pStyle w:val="Textbezodsazen"/>
        <w:rPr>
          <w:b/>
        </w:rPr>
      </w:pPr>
      <w:r w:rsidRPr="00D7148B">
        <w:rPr>
          <w:b/>
        </w:rPr>
        <w:t>Ve věcech technických – město Aš</w:t>
      </w:r>
    </w:p>
    <w:tbl>
      <w:tblPr>
        <w:tblStyle w:val="Tabulka10"/>
        <w:tblW w:w="8868" w:type="dxa"/>
        <w:tblLook w:val="04A0" w:firstRow="1" w:lastRow="0" w:firstColumn="1" w:lastColumn="0" w:noHBand="0" w:noVBand="1"/>
      </w:tblPr>
      <w:tblGrid>
        <w:gridCol w:w="3056"/>
        <w:gridCol w:w="5812"/>
      </w:tblGrid>
      <w:tr w:rsidR="00437D38" w:rsidRPr="00D7148B" w14:paraId="6AA909E3" w14:textId="77777777" w:rsidTr="00A62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7B0646" w14:textId="77777777" w:rsidR="00437D38" w:rsidRPr="00D7148B" w:rsidRDefault="00437D38" w:rsidP="00437D38">
            <w:pPr>
              <w:pStyle w:val="Textbezodsazen"/>
              <w:rPr>
                <w:lang w:eastAsia="en-US"/>
              </w:rPr>
            </w:pPr>
            <w:r w:rsidRPr="00D7148B">
              <w:rPr>
                <w:lang w:eastAsia="en-US"/>
              </w:rPr>
              <w:t>Jméno a příjmení</w:t>
            </w:r>
          </w:p>
        </w:tc>
        <w:tc>
          <w:tcPr>
            <w:tcW w:w="5812" w:type="dxa"/>
            <w:shd w:val="clear" w:color="auto" w:fill="auto"/>
          </w:tcPr>
          <w:p w14:paraId="25ACA0FE" w14:textId="6CBD8B2A" w:rsidR="00437D38" w:rsidRPr="00D7148B" w:rsidRDefault="00437D38" w:rsidP="00437D38">
            <w:pPr>
              <w:pStyle w:val="Textbezodsazen"/>
              <w:cnfStyle w:val="100000000000" w:firstRow="1" w:lastRow="0" w:firstColumn="0" w:lastColumn="0" w:oddVBand="0" w:evenVBand="0" w:oddHBand="0" w:evenHBand="0" w:firstRowFirstColumn="0" w:firstRowLastColumn="0" w:lastRowFirstColumn="0" w:lastRowLastColumn="0"/>
              <w:rPr>
                <w:lang w:eastAsia="en-US"/>
              </w:rPr>
            </w:pPr>
            <w:r w:rsidRPr="00D7148B">
              <w:rPr>
                <w:b/>
                <w:lang w:eastAsia="en-US"/>
              </w:rPr>
              <w:t>Radim Křístek</w:t>
            </w:r>
          </w:p>
        </w:tc>
      </w:tr>
      <w:tr w:rsidR="00D7148B" w:rsidRPr="00D7148B" w14:paraId="2DAA7502"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71ED2C98" w14:textId="77777777" w:rsidR="00D7148B" w:rsidRPr="00D7148B" w:rsidRDefault="00D7148B" w:rsidP="00D7148B">
            <w:pPr>
              <w:pStyle w:val="Textbezodsazen"/>
              <w:rPr>
                <w:lang w:eastAsia="en-US"/>
              </w:rPr>
            </w:pPr>
            <w:r w:rsidRPr="00D7148B">
              <w:rPr>
                <w:lang w:eastAsia="en-US"/>
              </w:rPr>
              <w:t>Adresa</w:t>
            </w:r>
          </w:p>
        </w:tc>
        <w:tc>
          <w:tcPr>
            <w:tcW w:w="5812" w:type="dxa"/>
            <w:shd w:val="clear" w:color="auto" w:fill="auto"/>
          </w:tcPr>
          <w:p w14:paraId="236325B6" w14:textId="06258249" w:rsidR="00D7148B" w:rsidRPr="00D7148B" w:rsidRDefault="00D7148B" w:rsidP="00D7148B">
            <w:pPr>
              <w:pStyle w:val="Textbezodsazen"/>
              <w:cnfStyle w:val="000000000000" w:firstRow="0" w:lastRow="0" w:firstColumn="0" w:lastColumn="0" w:oddVBand="0" w:evenVBand="0" w:oddHBand="0" w:evenHBand="0" w:firstRowFirstColumn="0" w:firstRowLastColumn="0" w:lastRowFirstColumn="0" w:lastRowLastColumn="0"/>
              <w:rPr>
                <w:lang w:eastAsia="en-US"/>
              </w:rPr>
            </w:pPr>
            <w:r w:rsidRPr="00D7148B">
              <w:t>Kamenná 473/52, 352 01 Aš 1</w:t>
            </w:r>
          </w:p>
        </w:tc>
      </w:tr>
      <w:tr w:rsidR="00D7148B" w:rsidRPr="00D7148B" w14:paraId="237F9CC1"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7F57A8E9" w14:textId="77777777" w:rsidR="00D7148B" w:rsidRPr="00D7148B" w:rsidRDefault="00D7148B" w:rsidP="00D7148B">
            <w:pPr>
              <w:pStyle w:val="Textbezodsazen"/>
              <w:rPr>
                <w:lang w:eastAsia="en-US"/>
              </w:rPr>
            </w:pPr>
            <w:r w:rsidRPr="00D7148B">
              <w:rPr>
                <w:lang w:eastAsia="en-US"/>
              </w:rPr>
              <w:t>E-mail</w:t>
            </w:r>
          </w:p>
        </w:tc>
        <w:tc>
          <w:tcPr>
            <w:tcW w:w="5812" w:type="dxa"/>
            <w:shd w:val="clear" w:color="auto" w:fill="auto"/>
          </w:tcPr>
          <w:p w14:paraId="60F7F505" w14:textId="6803DC32" w:rsidR="00D7148B" w:rsidRPr="00D7148B" w:rsidRDefault="005B614B" w:rsidP="00D7148B">
            <w:pPr>
              <w:pStyle w:val="Textbezodsazen"/>
              <w:cnfStyle w:val="000000000000" w:firstRow="0" w:lastRow="0" w:firstColumn="0" w:lastColumn="0" w:oddVBand="0" w:evenVBand="0" w:oddHBand="0" w:evenHBand="0" w:firstRowFirstColumn="0" w:firstRowLastColumn="0" w:lastRowFirstColumn="0" w:lastRowLastColumn="0"/>
              <w:rPr>
                <w:lang w:eastAsia="en-US"/>
              </w:rPr>
            </w:pPr>
            <w:hyperlink r:id="rId31" w:history="1">
              <w:r w:rsidR="00D7148B" w:rsidRPr="00D7148B">
                <w:rPr>
                  <w:rStyle w:val="Hypertextovodkaz"/>
                  <w:rFonts w:ascii="Arial" w:hAnsi="Arial" w:cs="Arial"/>
                  <w:color w:val="454545"/>
                  <w:shd w:val="clear" w:color="auto" w:fill="FFFFFF"/>
                </w:rPr>
                <w:t>kristek.radim@muas.cz</w:t>
              </w:r>
            </w:hyperlink>
          </w:p>
        </w:tc>
      </w:tr>
      <w:tr w:rsidR="00D7148B" w:rsidRPr="00437D38" w14:paraId="6D4F46A2"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71AD6D14" w14:textId="77777777" w:rsidR="00D7148B" w:rsidRPr="00D7148B" w:rsidRDefault="00D7148B" w:rsidP="00D7148B">
            <w:pPr>
              <w:pStyle w:val="Textbezodsazen"/>
              <w:rPr>
                <w:lang w:eastAsia="en-US"/>
              </w:rPr>
            </w:pPr>
            <w:r w:rsidRPr="00D7148B">
              <w:rPr>
                <w:lang w:eastAsia="en-US"/>
              </w:rPr>
              <w:t>Telefon</w:t>
            </w:r>
          </w:p>
        </w:tc>
        <w:tc>
          <w:tcPr>
            <w:tcW w:w="5812" w:type="dxa"/>
            <w:shd w:val="clear" w:color="auto" w:fill="auto"/>
          </w:tcPr>
          <w:p w14:paraId="253E97B8" w14:textId="77235469" w:rsidR="00D7148B" w:rsidRPr="00437D38" w:rsidRDefault="00D7148B" w:rsidP="00D7148B">
            <w:pPr>
              <w:pStyle w:val="Textbezodsazen"/>
              <w:cnfStyle w:val="000000000000" w:firstRow="0" w:lastRow="0" w:firstColumn="0" w:lastColumn="0" w:oddVBand="0" w:evenVBand="0" w:oddHBand="0" w:evenHBand="0" w:firstRowFirstColumn="0" w:firstRowLastColumn="0" w:lastRowFirstColumn="0" w:lastRowLastColumn="0"/>
              <w:rPr>
                <w:lang w:eastAsia="en-US"/>
              </w:rPr>
            </w:pPr>
            <w:r w:rsidRPr="00D7148B">
              <w:rPr>
                <w:rFonts w:ascii="Arial" w:hAnsi="Arial" w:cs="Arial"/>
                <w:color w:val="444444"/>
                <w:shd w:val="clear" w:color="auto" w:fill="FFFFFF"/>
              </w:rPr>
              <w:t>354524263</w:t>
            </w:r>
          </w:p>
        </w:tc>
      </w:tr>
    </w:tbl>
    <w:p w14:paraId="768C5D9D" w14:textId="77777777" w:rsidR="00437D38" w:rsidRPr="00F95FBD" w:rsidRDefault="00437D38" w:rsidP="002038D5">
      <w:pPr>
        <w:pStyle w:val="Textbezodsazen"/>
      </w:pPr>
    </w:p>
    <w:p w14:paraId="3EA6D78E" w14:textId="406C7A36" w:rsidR="002038D5" w:rsidRPr="00F95FBD" w:rsidRDefault="001F518E" w:rsidP="002038D5">
      <w:pPr>
        <w:pStyle w:val="Nadpistabulky"/>
        <w:rPr>
          <w:rFonts w:asciiTheme="minorHAnsi" w:hAnsiTheme="minorHAnsi"/>
          <w:sz w:val="18"/>
          <w:szCs w:val="18"/>
        </w:rPr>
      </w:pPr>
      <w:r w:rsidRPr="00AE0FEC">
        <w:rPr>
          <w:rFonts w:asciiTheme="minorHAnsi" w:hAnsiTheme="minorHAnsi"/>
          <w:sz w:val="18"/>
          <w:szCs w:val="18"/>
        </w:rPr>
        <w:t>Technický dozor stavebníka (TDS)</w:t>
      </w:r>
      <w:r w:rsidR="00437D38" w:rsidRPr="00AE0FEC">
        <w:rPr>
          <w:rFonts w:asciiTheme="minorHAnsi" w:hAnsiTheme="minorHAnsi"/>
          <w:sz w:val="18"/>
          <w:szCs w:val="18"/>
        </w:rPr>
        <w:t xml:space="preserve"> Správy železnic</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5E0A7DA0" w:rsidR="002038D5" w:rsidRPr="00AA2A7E" w:rsidRDefault="000C0A1C" w:rsidP="00590C91">
            <w:pPr>
              <w:pStyle w:val="Tabulka"/>
              <w:cnfStyle w:val="100000000000" w:firstRow="1" w:lastRow="0" w:firstColumn="0" w:lastColumn="0" w:oddVBand="0" w:evenVBand="0" w:oddHBand="0" w:evenHBand="0" w:firstRowFirstColumn="0" w:firstRowLastColumn="0" w:lastRowFirstColumn="0" w:lastRowLastColumn="0"/>
              <w:rPr>
                <w:b/>
              </w:rPr>
            </w:pPr>
            <w:r w:rsidRPr="00AA2A7E">
              <w:rPr>
                <w:b/>
              </w:rPr>
              <w:t>Martin Fajt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58CCECC" w14:textId="77777777" w:rsidR="000C0A1C" w:rsidRPr="000C0A1C" w:rsidRDefault="000C0A1C" w:rsidP="000C0A1C">
            <w:pPr>
              <w:pStyle w:val="Tabulka"/>
              <w:cnfStyle w:val="000000000000" w:firstRow="0" w:lastRow="0" w:firstColumn="0" w:lastColumn="0" w:oddVBand="0" w:evenVBand="0" w:oddHBand="0" w:evenHBand="0" w:firstRowFirstColumn="0" w:firstRowLastColumn="0" w:lastRowFirstColumn="0" w:lastRowLastColumn="0"/>
            </w:pPr>
            <w:r w:rsidRPr="000C0A1C">
              <w:t>Ke Štvanici 656/3, 186 00 Praha 8 - Karlín</w:t>
            </w:r>
          </w:p>
          <w:p w14:paraId="7AEB8CD4" w14:textId="05E611EC" w:rsidR="008175E5" w:rsidRPr="000C0A1C" w:rsidRDefault="000C0A1C" w:rsidP="000C0A1C">
            <w:pPr>
              <w:pStyle w:val="Tabulka"/>
              <w:cnfStyle w:val="000000000000" w:firstRow="0" w:lastRow="0" w:firstColumn="0" w:lastColumn="0" w:oddVBand="0" w:evenVBand="0" w:oddHBand="0" w:evenHBand="0" w:firstRowFirstColumn="0" w:firstRowLastColumn="0" w:lastRowFirstColumn="0" w:lastRowLastColumn="0"/>
            </w:pPr>
            <w:r w:rsidRPr="000C0A1C">
              <w:t xml:space="preserve">Pracoviště: Purkyňova 22, Plzeň </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3A631CA5" w:rsidR="002038D5" w:rsidRPr="000C0A1C" w:rsidRDefault="000C0A1C" w:rsidP="00590C91">
            <w:pPr>
              <w:pStyle w:val="Tabulka"/>
              <w:cnfStyle w:val="000000000000" w:firstRow="0" w:lastRow="0" w:firstColumn="0" w:lastColumn="0" w:oddVBand="0" w:evenVBand="0" w:oddHBand="0" w:evenHBand="0" w:firstRowFirstColumn="0" w:firstRowLastColumn="0" w:lastRowFirstColumn="0" w:lastRowLastColumn="0"/>
            </w:pPr>
            <w:r w:rsidRPr="000C0A1C">
              <w:t>Fajt@spravazeleznic.cz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36DCEAB8" w:rsidR="00437D38" w:rsidRPr="000C0A1C" w:rsidRDefault="000C0A1C" w:rsidP="00590C91">
            <w:pPr>
              <w:pStyle w:val="Tabulka"/>
              <w:cnfStyle w:val="000000000000" w:firstRow="0" w:lastRow="0" w:firstColumn="0" w:lastColumn="0" w:oddVBand="0" w:evenVBand="0" w:oddHBand="0" w:evenHBand="0" w:firstRowFirstColumn="0" w:firstRowLastColumn="0" w:lastRowFirstColumn="0" w:lastRowLastColumn="0"/>
            </w:pPr>
            <w:r w:rsidRPr="000C0A1C">
              <w:t>+420 601 690 352</w:t>
            </w:r>
          </w:p>
        </w:tc>
      </w:tr>
    </w:tbl>
    <w:p w14:paraId="6F462831" w14:textId="661BEFA5" w:rsidR="00BF7B07" w:rsidRDefault="00BF7B07" w:rsidP="00BF7B07">
      <w:pPr>
        <w:pStyle w:val="Textbezodsazen"/>
      </w:pPr>
    </w:p>
    <w:p w14:paraId="1DE329E7" w14:textId="437F34DC" w:rsidR="00437D38" w:rsidRPr="00437D38" w:rsidRDefault="00437D38" w:rsidP="00437D38">
      <w:pPr>
        <w:pStyle w:val="Textbezodsazen"/>
        <w:rPr>
          <w:b/>
        </w:rPr>
      </w:pPr>
      <w:r w:rsidRPr="001F31AF">
        <w:rPr>
          <w:b/>
          <w:highlight w:val="green"/>
        </w:rPr>
        <w:t>Technický dozor stavebníka (TDS) města Aš</w:t>
      </w:r>
    </w:p>
    <w:tbl>
      <w:tblPr>
        <w:tblStyle w:val="Tabulka10"/>
        <w:tblW w:w="8868" w:type="dxa"/>
        <w:tblLook w:val="04A0" w:firstRow="1" w:lastRow="0" w:firstColumn="1" w:lastColumn="0" w:noHBand="0" w:noVBand="1"/>
      </w:tblPr>
      <w:tblGrid>
        <w:gridCol w:w="3056"/>
        <w:gridCol w:w="5812"/>
      </w:tblGrid>
      <w:tr w:rsidR="00437D38" w:rsidRPr="00437D38" w14:paraId="3287649A" w14:textId="77777777" w:rsidTr="00A62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B3F03" w14:textId="77777777" w:rsidR="00437D38" w:rsidRPr="00437D38" w:rsidRDefault="00437D38" w:rsidP="00437D38">
            <w:pPr>
              <w:pStyle w:val="Textbezodsazen"/>
              <w:rPr>
                <w:lang w:eastAsia="en-US"/>
              </w:rPr>
            </w:pPr>
            <w:r w:rsidRPr="00437D38">
              <w:rPr>
                <w:lang w:eastAsia="en-US"/>
              </w:rPr>
              <w:t>Jméno a příjmení</w:t>
            </w:r>
          </w:p>
        </w:tc>
        <w:tc>
          <w:tcPr>
            <w:tcW w:w="5812" w:type="dxa"/>
          </w:tcPr>
          <w:p w14:paraId="463D237E" w14:textId="1DB91EB8" w:rsidR="00437D38" w:rsidRPr="00437D38" w:rsidRDefault="00437D38" w:rsidP="00437D38">
            <w:pPr>
              <w:pStyle w:val="Textbezodsazen"/>
              <w:cnfStyle w:val="100000000000" w:firstRow="1" w:lastRow="0" w:firstColumn="0" w:lastColumn="0" w:oddVBand="0" w:evenVBand="0" w:oddHBand="0" w:evenHBand="0" w:firstRowFirstColumn="0" w:firstRowLastColumn="0" w:lastRowFirstColumn="0" w:lastRowLastColumn="0"/>
              <w:rPr>
                <w:lang w:eastAsia="en-US"/>
              </w:rPr>
            </w:pPr>
          </w:p>
        </w:tc>
      </w:tr>
      <w:tr w:rsidR="00437D38" w:rsidRPr="00437D38" w14:paraId="62A8B9DF"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0F2B3AE5" w14:textId="77777777" w:rsidR="00437D38" w:rsidRPr="00437D38" w:rsidRDefault="00437D38" w:rsidP="00437D38">
            <w:pPr>
              <w:pStyle w:val="Textbezodsazen"/>
              <w:rPr>
                <w:lang w:eastAsia="en-US"/>
              </w:rPr>
            </w:pPr>
            <w:r w:rsidRPr="00437D38">
              <w:rPr>
                <w:lang w:eastAsia="en-US"/>
              </w:rPr>
              <w:t>Adresa</w:t>
            </w:r>
          </w:p>
        </w:tc>
        <w:tc>
          <w:tcPr>
            <w:tcW w:w="5812" w:type="dxa"/>
          </w:tcPr>
          <w:p w14:paraId="0F058AC1" w14:textId="61DC4891" w:rsidR="00437D38" w:rsidRPr="00437D38" w:rsidRDefault="00437D38" w:rsidP="00437D38">
            <w:pPr>
              <w:pStyle w:val="Textbezodsazen"/>
              <w:cnfStyle w:val="000000000000" w:firstRow="0" w:lastRow="0" w:firstColumn="0" w:lastColumn="0" w:oddVBand="0" w:evenVBand="0" w:oddHBand="0" w:evenHBand="0" w:firstRowFirstColumn="0" w:firstRowLastColumn="0" w:lastRowFirstColumn="0" w:lastRowLastColumn="0"/>
              <w:rPr>
                <w:lang w:eastAsia="en-US"/>
              </w:rPr>
            </w:pPr>
          </w:p>
        </w:tc>
      </w:tr>
      <w:tr w:rsidR="00437D38" w:rsidRPr="00437D38" w14:paraId="6A77B6D0"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7DEF7CD8" w14:textId="77777777" w:rsidR="00437D38" w:rsidRPr="00437D38" w:rsidRDefault="00437D38" w:rsidP="00437D38">
            <w:pPr>
              <w:pStyle w:val="Textbezodsazen"/>
              <w:rPr>
                <w:lang w:eastAsia="en-US"/>
              </w:rPr>
            </w:pPr>
            <w:r w:rsidRPr="00437D38">
              <w:rPr>
                <w:lang w:eastAsia="en-US"/>
              </w:rPr>
              <w:t>E-mail</w:t>
            </w:r>
          </w:p>
        </w:tc>
        <w:tc>
          <w:tcPr>
            <w:tcW w:w="5812" w:type="dxa"/>
          </w:tcPr>
          <w:p w14:paraId="67956CB1" w14:textId="5AD8C6B4" w:rsidR="00437D38" w:rsidRPr="00437D38" w:rsidRDefault="00437D38" w:rsidP="00437D38">
            <w:pPr>
              <w:pStyle w:val="Textbezodsazen"/>
              <w:cnfStyle w:val="000000000000" w:firstRow="0" w:lastRow="0" w:firstColumn="0" w:lastColumn="0" w:oddVBand="0" w:evenVBand="0" w:oddHBand="0" w:evenHBand="0" w:firstRowFirstColumn="0" w:firstRowLastColumn="0" w:lastRowFirstColumn="0" w:lastRowLastColumn="0"/>
              <w:rPr>
                <w:lang w:eastAsia="en-US"/>
              </w:rPr>
            </w:pPr>
          </w:p>
        </w:tc>
      </w:tr>
      <w:tr w:rsidR="00437D38" w:rsidRPr="00437D38" w14:paraId="59F8C373"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0DAD34B7" w14:textId="77777777" w:rsidR="00437D38" w:rsidRPr="00437D38" w:rsidRDefault="00437D38" w:rsidP="00437D38">
            <w:pPr>
              <w:pStyle w:val="Textbezodsazen"/>
              <w:rPr>
                <w:lang w:eastAsia="en-US"/>
              </w:rPr>
            </w:pPr>
            <w:r w:rsidRPr="00437D38">
              <w:rPr>
                <w:lang w:eastAsia="en-US"/>
              </w:rPr>
              <w:t>Telefon</w:t>
            </w:r>
          </w:p>
        </w:tc>
        <w:tc>
          <w:tcPr>
            <w:tcW w:w="5812" w:type="dxa"/>
          </w:tcPr>
          <w:p w14:paraId="544AF07D" w14:textId="77777777" w:rsidR="00437D38" w:rsidRPr="00437D38" w:rsidRDefault="00437D38" w:rsidP="00437D38">
            <w:pPr>
              <w:pStyle w:val="Textbezodsazen"/>
              <w:cnfStyle w:val="000000000000" w:firstRow="0" w:lastRow="0" w:firstColumn="0" w:lastColumn="0" w:oddVBand="0" w:evenVBand="0" w:oddHBand="0" w:evenHBand="0" w:firstRowFirstColumn="0" w:firstRowLastColumn="0" w:lastRowFirstColumn="0" w:lastRowLastColumn="0"/>
              <w:rPr>
                <w:lang w:eastAsia="en-US"/>
              </w:rPr>
            </w:pPr>
          </w:p>
        </w:tc>
      </w:tr>
    </w:tbl>
    <w:p w14:paraId="58C56F8C" w14:textId="708B2F07" w:rsidR="00437D38" w:rsidRDefault="00437D38" w:rsidP="00BF7B07">
      <w:pPr>
        <w:pStyle w:val="Textbezodsazen"/>
      </w:pPr>
    </w:p>
    <w:p w14:paraId="269821C5" w14:textId="21E61E39" w:rsidR="00437D38" w:rsidRDefault="00437D38" w:rsidP="00BF7B07">
      <w:pPr>
        <w:pStyle w:val="Textbezodsazen"/>
      </w:pPr>
    </w:p>
    <w:p w14:paraId="142232F2" w14:textId="77777777" w:rsidR="00437D38" w:rsidRPr="00F95FBD" w:rsidRDefault="00437D38"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0A1C" w:rsidRPr="000C2B01" w14:paraId="739CD78E" w14:textId="77777777" w:rsidTr="00A62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0C0A1C" w:rsidRPr="000C2B01" w:rsidRDefault="000C0A1C" w:rsidP="000C0A1C">
            <w:pPr>
              <w:pStyle w:val="Tabulka"/>
              <w:rPr>
                <w:rStyle w:val="Nadpisvtabulce"/>
                <w:b w:val="0"/>
              </w:rPr>
            </w:pPr>
            <w:r w:rsidRPr="000C2B01">
              <w:rPr>
                <w:rStyle w:val="Nadpisvtabulce"/>
                <w:b w:val="0"/>
              </w:rPr>
              <w:t>Jméno a příjmení</w:t>
            </w:r>
          </w:p>
        </w:tc>
        <w:tc>
          <w:tcPr>
            <w:tcW w:w="5812" w:type="dxa"/>
            <w:vAlign w:val="top"/>
          </w:tcPr>
          <w:p w14:paraId="39725E6A" w14:textId="2610FC34" w:rsidR="000C0A1C" w:rsidRPr="00AA2A7E" w:rsidRDefault="000C0A1C" w:rsidP="000C0A1C">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AA2A7E">
              <w:rPr>
                <w:b/>
              </w:rPr>
              <w:t>Ing. Martin Šesták</w:t>
            </w:r>
          </w:p>
        </w:tc>
      </w:tr>
      <w:tr w:rsidR="000C0A1C" w:rsidRPr="000C2B01" w14:paraId="142E9702"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0C0A1C" w:rsidRPr="000C2B01" w:rsidRDefault="000C0A1C" w:rsidP="000C0A1C">
            <w:pPr>
              <w:pStyle w:val="Tabulka"/>
              <w:rPr>
                <w:rStyle w:val="Nadpisvtabulce"/>
                <w:b w:val="0"/>
              </w:rPr>
            </w:pPr>
            <w:r>
              <w:rPr>
                <w:rStyle w:val="Nadpisvtabulce"/>
                <w:b w:val="0"/>
              </w:rPr>
              <w:t>Adresa</w:t>
            </w:r>
          </w:p>
        </w:tc>
        <w:tc>
          <w:tcPr>
            <w:tcW w:w="5812" w:type="dxa"/>
            <w:vAlign w:val="top"/>
          </w:tcPr>
          <w:p w14:paraId="0986D1E3" w14:textId="74A827BC" w:rsidR="000C0A1C" w:rsidRPr="000C2B01" w:rsidRDefault="000C0A1C" w:rsidP="000C0A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97C80">
              <w:t xml:space="preserve">Sušická 1105/25, Plzeň </w:t>
            </w:r>
          </w:p>
        </w:tc>
      </w:tr>
      <w:tr w:rsidR="000C0A1C" w:rsidRPr="000C2B01" w14:paraId="05237699"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0C0A1C" w:rsidRPr="000C2B01" w:rsidRDefault="000C0A1C" w:rsidP="000C0A1C">
            <w:pPr>
              <w:pStyle w:val="Tabulka"/>
            </w:pPr>
            <w:r w:rsidRPr="000C2B01">
              <w:t>E-mail</w:t>
            </w:r>
          </w:p>
        </w:tc>
        <w:tc>
          <w:tcPr>
            <w:tcW w:w="5812" w:type="dxa"/>
            <w:vAlign w:val="top"/>
          </w:tcPr>
          <w:p w14:paraId="43E00B6F" w14:textId="6B603BF7" w:rsidR="000C0A1C" w:rsidRPr="000C2B01" w:rsidRDefault="000C0A1C" w:rsidP="000C0A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97C80">
              <w:t>sestakm@spravazeleznic.cz</w:t>
            </w:r>
          </w:p>
        </w:tc>
      </w:tr>
      <w:tr w:rsidR="000C0A1C" w:rsidRPr="000C2B01" w14:paraId="5A86570D"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0C0A1C" w:rsidRPr="000C2B01" w:rsidRDefault="000C0A1C" w:rsidP="000C0A1C">
            <w:pPr>
              <w:pStyle w:val="Tabulka"/>
            </w:pPr>
            <w:r w:rsidRPr="000C2B01">
              <w:t>Telefon</w:t>
            </w:r>
          </w:p>
        </w:tc>
        <w:tc>
          <w:tcPr>
            <w:tcW w:w="5812" w:type="dxa"/>
            <w:vAlign w:val="top"/>
          </w:tcPr>
          <w:p w14:paraId="002D0786" w14:textId="474A13D0" w:rsidR="000C0A1C" w:rsidRPr="000C2B01" w:rsidRDefault="000C0A1C" w:rsidP="000C0A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97C80">
              <w:t>+420 602 708 920</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0C0A1C" w:rsidRPr="00F95FBD" w14:paraId="1A4078FF" w14:textId="77777777" w:rsidTr="00A62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0C0A1C" w:rsidRPr="00F95FBD" w:rsidRDefault="000C0A1C" w:rsidP="000C0A1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1535CCA2" w:rsidR="000C0A1C" w:rsidRPr="00AA2A7E" w:rsidRDefault="000C0A1C" w:rsidP="00AA2A7E">
            <w:pPr>
              <w:pStyle w:val="Tabulka"/>
              <w:tabs>
                <w:tab w:val="left" w:pos="2985"/>
                <w:tab w:val="left" w:pos="3795"/>
                <w:tab w:val="left" w:pos="4650"/>
              </w:tabs>
              <w:cnfStyle w:val="100000000000" w:firstRow="1" w:lastRow="0" w:firstColumn="0" w:lastColumn="0" w:oddVBand="0" w:evenVBand="0" w:oddHBand="0" w:evenHBand="0" w:firstRowFirstColumn="0" w:firstRowLastColumn="0" w:lastRowFirstColumn="0" w:lastRowLastColumn="0"/>
              <w:rPr>
                <w:b/>
                <w:highlight w:val="green"/>
              </w:rPr>
            </w:pPr>
            <w:r w:rsidRPr="00AA2A7E">
              <w:rPr>
                <w:b/>
              </w:rPr>
              <w:t>Ing. Marcela Slaná</w:t>
            </w:r>
            <w:r w:rsidR="00AA2A7E">
              <w:rPr>
                <w:b/>
              </w:rPr>
              <w:tab/>
            </w:r>
            <w:r w:rsidR="00AA2A7E">
              <w:rPr>
                <w:b/>
              </w:rPr>
              <w:tab/>
            </w:r>
            <w:r w:rsidR="00AA2A7E">
              <w:rPr>
                <w:b/>
              </w:rPr>
              <w:tab/>
            </w:r>
          </w:p>
        </w:tc>
      </w:tr>
      <w:tr w:rsidR="000C0A1C" w:rsidRPr="00F95FBD" w14:paraId="7E6BDEA0"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0C0A1C" w:rsidRPr="00F95FBD" w:rsidRDefault="000C0A1C" w:rsidP="000C0A1C">
            <w:pPr>
              <w:pStyle w:val="Tabulka"/>
            </w:pPr>
            <w:r w:rsidRPr="00F95FBD">
              <w:t>Adresa</w:t>
            </w:r>
          </w:p>
        </w:tc>
        <w:tc>
          <w:tcPr>
            <w:tcW w:w="5812" w:type="dxa"/>
            <w:vAlign w:val="top"/>
          </w:tcPr>
          <w:p w14:paraId="49207D18" w14:textId="22B97FBE" w:rsidR="000C0A1C" w:rsidRPr="001F518E" w:rsidRDefault="000C0A1C" w:rsidP="000C0A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4793">
              <w:t xml:space="preserve">Sušická </w:t>
            </w:r>
            <w:proofErr w:type="gramStart"/>
            <w:r w:rsidRPr="007B4793">
              <w:t>23a</w:t>
            </w:r>
            <w:proofErr w:type="gramEnd"/>
            <w:r w:rsidRPr="007B4793">
              <w:t>, Plzeň</w:t>
            </w:r>
          </w:p>
        </w:tc>
      </w:tr>
      <w:tr w:rsidR="000C0A1C" w:rsidRPr="00F95FBD" w14:paraId="43E8F594"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0C0A1C" w:rsidRPr="00F95FBD" w:rsidRDefault="000C0A1C" w:rsidP="000C0A1C">
            <w:pPr>
              <w:pStyle w:val="Tabulka"/>
            </w:pPr>
            <w:r w:rsidRPr="00F95FBD">
              <w:t>E-mail</w:t>
            </w:r>
          </w:p>
        </w:tc>
        <w:tc>
          <w:tcPr>
            <w:tcW w:w="5812" w:type="dxa"/>
            <w:vAlign w:val="top"/>
          </w:tcPr>
          <w:p w14:paraId="7D9478BD" w14:textId="1026AF18" w:rsidR="000C0A1C" w:rsidRPr="001F518E" w:rsidRDefault="000C0A1C" w:rsidP="000C0A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4793">
              <w:t>slana@spravazeleznic.cz</w:t>
            </w:r>
          </w:p>
        </w:tc>
      </w:tr>
      <w:tr w:rsidR="000C0A1C" w:rsidRPr="00F95FBD" w14:paraId="458B1AB2"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0C0A1C" w:rsidRPr="00F95FBD" w:rsidRDefault="000C0A1C" w:rsidP="000C0A1C">
            <w:pPr>
              <w:pStyle w:val="Tabulka"/>
            </w:pPr>
            <w:r w:rsidRPr="00F95FBD">
              <w:t>Telefon</w:t>
            </w:r>
          </w:p>
        </w:tc>
        <w:tc>
          <w:tcPr>
            <w:tcW w:w="5812" w:type="dxa"/>
            <w:vAlign w:val="top"/>
          </w:tcPr>
          <w:p w14:paraId="42580380" w14:textId="29F431AC" w:rsidR="000C0A1C" w:rsidRPr="001F518E" w:rsidRDefault="000C0A1C" w:rsidP="000C0A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B4793">
              <w:t>slana@spravazeleznic.cz</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0C0A1C" w:rsidRPr="00F95FBD" w14:paraId="4589A86C" w14:textId="77777777" w:rsidTr="00A62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0C0A1C" w:rsidRPr="00F95FBD" w:rsidRDefault="000C0A1C" w:rsidP="000C0A1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35532F" w:rsidR="000C0A1C" w:rsidRPr="00AA2A7E" w:rsidRDefault="000C0A1C" w:rsidP="000C0A1C">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AA2A7E">
              <w:rPr>
                <w:b/>
              </w:rPr>
              <w:t xml:space="preserve">Nikolas </w:t>
            </w:r>
            <w:proofErr w:type="spellStart"/>
            <w:r w:rsidRPr="00AA2A7E">
              <w:rPr>
                <w:b/>
              </w:rPr>
              <w:t>Nitran</w:t>
            </w:r>
            <w:proofErr w:type="spellEnd"/>
          </w:p>
        </w:tc>
      </w:tr>
      <w:tr w:rsidR="000C0A1C" w:rsidRPr="00F95FBD" w14:paraId="18068AE1"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0C0A1C" w:rsidRPr="00F95FBD" w:rsidRDefault="000C0A1C" w:rsidP="000C0A1C">
            <w:pPr>
              <w:pStyle w:val="Tabulka"/>
            </w:pPr>
            <w:r w:rsidRPr="00F95FBD">
              <w:t>Adresa</w:t>
            </w:r>
          </w:p>
        </w:tc>
        <w:tc>
          <w:tcPr>
            <w:tcW w:w="5812" w:type="dxa"/>
            <w:vAlign w:val="top"/>
          </w:tcPr>
          <w:p w14:paraId="58002133" w14:textId="413EFA83" w:rsidR="000C0A1C" w:rsidRPr="001F518E" w:rsidRDefault="000C0A1C" w:rsidP="000C0A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16BC0">
              <w:t>Ke Štvanici 656/3, 186 00 Praha 8 - Karlín</w:t>
            </w:r>
          </w:p>
        </w:tc>
      </w:tr>
      <w:tr w:rsidR="000C0A1C" w:rsidRPr="00F95FBD" w14:paraId="1FDDEE69"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0C0A1C" w:rsidRPr="00F95FBD" w:rsidRDefault="000C0A1C" w:rsidP="000C0A1C">
            <w:pPr>
              <w:pStyle w:val="Tabulka"/>
            </w:pPr>
            <w:r w:rsidRPr="00F95FBD">
              <w:t>E-mail</w:t>
            </w:r>
          </w:p>
        </w:tc>
        <w:tc>
          <w:tcPr>
            <w:tcW w:w="5812" w:type="dxa"/>
            <w:vAlign w:val="top"/>
          </w:tcPr>
          <w:p w14:paraId="08116F0D" w14:textId="04F7203E" w:rsidR="000C0A1C" w:rsidRPr="001F518E" w:rsidRDefault="000C0A1C" w:rsidP="000C0A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16BC0">
              <w:t>Nitran@spravazeleznic.cz</w:t>
            </w:r>
          </w:p>
        </w:tc>
      </w:tr>
      <w:tr w:rsidR="000C0A1C" w:rsidRPr="00F95FBD" w14:paraId="4E4ED466"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0C0A1C" w:rsidRPr="00F95FBD" w:rsidRDefault="000C0A1C" w:rsidP="000C0A1C">
            <w:pPr>
              <w:pStyle w:val="Tabulka"/>
            </w:pPr>
            <w:r w:rsidRPr="00F95FBD">
              <w:t>Telefon</w:t>
            </w:r>
          </w:p>
        </w:tc>
        <w:tc>
          <w:tcPr>
            <w:tcW w:w="5812" w:type="dxa"/>
            <w:vAlign w:val="top"/>
          </w:tcPr>
          <w:p w14:paraId="20894CAA" w14:textId="6FE1A699" w:rsidR="000C0A1C" w:rsidRPr="001F518E" w:rsidRDefault="000C0A1C" w:rsidP="000C0A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16BC0">
              <w:t>+420 724 863 591</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2698FF0C" w:rsidR="001F518E" w:rsidRDefault="001F518E" w:rsidP="002038D5">
      <w:pPr>
        <w:pStyle w:val="Textbezodsazen"/>
      </w:pPr>
    </w:p>
    <w:p w14:paraId="567D2754" w14:textId="1F6A63C1" w:rsidR="00AE0FEC" w:rsidRDefault="00AE0FEC" w:rsidP="002038D5">
      <w:pPr>
        <w:pStyle w:val="Textbezodsazen"/>
      </w:pPr>
    </w:p>
    <w:p w14:paraId="4F81B862" w14:textId="7DEED1D7" w:rsidR="00AE0FEC" w:rsidRDefault="00AE0FEC" w:rsidP="002038D5">
      <w:pPr>
        <w:pStyle w:val="Textbezodsazen"/>
      </w:pPr>
    </w:p>
    <w:p w14:paraId="4DF50F47" w14:textId="79DBFC6B" w:rsidR="00AE0FEC" w:rsidRDefault="00AE0FEC" w:rsidP="002038D5">
      <w:pPr>
        <w:pStyle w:val="Textbezodsazen"/>
      </w:pPr>
    </w:p>
    <w:p w14:paraId="076F86EA" w14:textId="0A9781C7" w:rsidR="00AE0FEC" w:rsidRDefault="00AE0FEC" w:rsidP="002038D5">
      <w:pPr>
        <w:pStyle w:val="Textbezodsazen"/>
      </w:pPr>
    </w:p>
    <w:p w14:paraId="715A59ED" w14:textId="4812B0A9" w:rsidR="00AE0FEC" w:rsidRDefault="00AE0FEC" w:rsidP="002038D5">
      <w:pPr>
        <w:pStyle w:val="Textbezodsazen"/>
      </w:pPr>
    </w:p>
    <w:p w14:paraId="10101632" w14:textId="7DD7FDA6" w:rsidR="00AE0FEC" w:rsidRDefault="00AE0FEC" w:rsidP="002038D5">
      <w:pPr>
        <w:pStyle w:val="Textbezodsazen"/>
      </w:pPr>
    </w:p>
    <w:p w14:paraId="622AD0C6" w14:textId="58B18890" w:rsidR="00AE0FEC" w:rsidRDefault="00AE0FEC" w:rsidP="002038D5">
      <w:pPr>
        <w:pStyle w:val="Textbezodsazen"/>
      </w:pPr>
    </w:p>
    <w:p w14:paraId="2DD0E703" w14:textId="1EC75FFD" w:rsidR="00AE0FEC" w:rsidRDefault="00AE0FEC" w:rsidP="002038D5">
      <w:pPr>
        <w:pStyle w:val="Textbezodsazen"/>
      </w:pPr>
    </w:p>
    <w:p w14:paraId="61BA1FA3" w14:textId="77777777" w:rsidR="00AE0FEC" w:rsidRDefault="00AE0FEC"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lastRenderedPageBreak/>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13FCD512" w14:textId="77777777" w:rsidR="000C0A1C" w:rsidRPr="000C0A1C" w:rsidRDefault="001F518E" w:rsidP="000C0A1C">
      <w:pPr>
        <w:pStyle w:val="Nadpistabulky"/>
        <w:rPr>
          <w:sz w:val="18"/>
          <w:szCs w:val="18"/>
        </w:rPr>
      </w:pPr>
      <w:r>
        <w:rPr>
          <w:sz w:val="18"/>
          <w:szCs w:val="18"/>
        </w:rPr>
        <w:t xml:space="preserve">Zástupce </w:t>
      </w:r>
      <w:proofErr w:type="gramStart"/>
      <w:r>
        <w:rPr>
          <w:sz w:val="18"/>
          <w:szCs w:val="18"/>
        </w:rPr>
        <w:t xml:space="preserve">stavbyvedoucího </w:t>
      </w:r>
      <w:r w:rsidR="000C0A1C">
        <w:rPr>
          <w:sz w:val="18"/>
          <w:szCs w:val="18"/>
        </w:rPr>
        <w:t xml:space="preserve">- </w:t>
      </w:r>
      <w:r w:rsidR="000C0A1C" w:rsidRPr="000C0A1C">
        <w:rPr>
          <w:sz w:val="18"/>
          <w:szCs w:val="18"/>
        </w:rPr>
        <w:t>Specialista</w:t>
      </w:r>
      <w:proofErr w:type="gramEnd"/>
      <w:r w:rsidR="000C0A1C" w:rsidRPr="000C0A1C">
        <w:rPr>
          <w:sz w:val="18"/>
          <w:szCs w:val="18"/>
        </w:rPr>
        <w:t xml:space="preserve">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B8E5E9F" w:rsidR="002038D5" w:rsidRDefault="002038D5" w:rsidP="00165977">
      <w:pPr>
        <w:pStyle w:val="Tabulka"/>
      </w:pPr>
    </w:p>
    <w:p w14:paraId="40A747D2" w14:textId="2C0A6E51" w:rsidR="007F632A" w:rsidRPr="007F632A" w:rsidRDefault="007F632A" w:rsidP="007F632A">
      <w:pPr>
        <w:keepNext/>
        <w:keepLines/>
        <w:pBdr>
          <w:top w:val="single" w:sz="12" w:space="3" w:color="00A1E0" w:themeColor="accent3"/>
        </w:pBdr>
        <w:suppressAutoHyphens/>
        <w:spacing w:after="60"/>
        <w:rPr>
          <w:rFonts w:asciiTheme="majorHAnsi" w:hAnsiTheme="majorHAnsi"/>
          <w:b/>
          <w:sz w:val="18"/>
          <w:szCs w:val="18"/>
        </w:rPr>
      </w:pPr>
      <w:r w:rsidRPr="007F632A">
        <w:rPr>
          <w:rFonts w:asciiTheme="majorHAnsi" w:hAnsiTheme="majorHAnsi"/>
          <w:b/>
          <w:sz w:val="18"/>
          <w:szCs w:val="18"/>
        </w:rPr>
        <w:t xml:space="preserve">Specialista (vedoucí prací) na </w:t>
      </w:r>
      <w:r>
        <w:rPr>
          <w:rFonts w:asciiTheme="majorHAnsi" w:hAnsiTheme="majorHAnsi"/>
          <w:b/>
          <w:sz w:val="18"/>
          <w:szCs w:val="18"/>
        </w:rPr>
        <w:t>dopravní stavby</w:t>
      </w:r>
      <w:r w:rsidRPr="007F632A">
        <w:rPr>
          <w:rFonts w:asciiTheme="majorHAnsi" w:hAnsiTheme="majorHAnsi"/>
          <w:b/>
          <w:sz w:val="18"/>
          <w:szCs w:val="18"/>
        </w:rPr>
        <w:t xml:space="preserve"> </w:t>
      </w:r>
    </w:p>
    <w:tbl>
      <w:tblPr>
        <w:tblStyle w:val="Tabulka12"/>
        <w:tblW w:w="8868" w:type="dxa"/>
        <w:tblLook w:val="04A0" w:firstRow="1" w:lastRow="0" w:firstColumn="1" w:lastColumn="0" w:noHBand="0" w:noVBand="1"/>
      </w:tblPr>
      <w:tblGrid>
        <w:gridCol w:w="3056"/>
        <w:gridCol w:w="5812"/>
      </w:tblGrid>
      <w:tr w:rsidR="007F632A" w:rsidRPr="007F632A" w14:paraId="110796E6" w14:textId="77777777" w:rsidTr="00A62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7B072C" w14:textId="77777777" w:rsidR="007F632A" w:rsidRPr="007F632A" w:rsidRDefault="007F632A" w:rsidP="007F632A">
            <w:pPr>
              <w:spacing w:before="40" w:after="40" w:line="240" w:lineRule="auto"/>
              <w:rPr>
                <w:b/>
                <w:sz w:val="18"/>
                <w:szCs w:val="18"/>
              </w:rPr>
            </w:pPr>
            <w:r w:rsidRPr="007F632A">
              <w:rPr>
                <w:b/>
                <w:sz w:val="18"/>
                <w:szCs w:val="18"/>
              </w:rPr>
              <w:t>Jméno a příjmení</w:t>
            </w:r>
          </w:p>
        </w:tc>
        <w:tc>
          <w:tcPr>
            <w:tcW w:w="5812" w:type="dxa"/>
          </w:tcPr>
          <w:p w14:paraId="46CF128D" w14:textId="77777777" w:rsidR="007F632A" w:rsidRPr="007F632A" w:rsidRDefault="007F632A" w:rsidP="007F632A">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7F632A">
              <w:rPr>
                <w:b/>
                <w:sz w:val="18"/>
                <w:szCs w:val="18"/>
                <w:highlight w:val="yellow"/>
              </w:rPr>
              <w:t>[VLOŽÍ ZHOTOVITEL]</w:t>
            </w:r>
          </w:p>
        </w:tc>
      </w:tr>
      <w:tr w:rsidR="007F632A" w:rsidRPr="007F632A" w14:paraId="0869E540"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6B34A9B4" w14:textId="77777777" w:rsidR="007F632A" w:rsidRPr="007F632A" w:rsidRDefault="007F632A" w:rsidP="007F632A">
            <w:pPr>
              <w:spacing w:before="40" w:after="40" w:line="240" w:lineRule="auto"/>
              <w:rPr>
                <w:sz w:val="18"/>
                <w:szCs w:val="18"/>
              </w:rPr>
            </w:pPr>
            <w:r w:rsidRPr="007F632A">
              <w:rPr>
                <w:sz w:val="18"/>
                <w:szCs w:val="18"/>
              </w:rPr>
              <w:t>Adresa</w:t>
            </w:r>
          </w:p>
        </w:tc>
        <w:tc>
          <w:tcPr>
            <w:tcW w:w="5812" w:type="dxa"/>
          </w:tcPr>
          <w:p w14:paraId="5E5F486A" w14:textId="77777777" w:rsidR="007F632A" w:rsidRPr="007F632A" w:rsidRDefault="007F632A" w:rsidP="007F632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7F632A">
              <w:rPr>
                <w:sz w:val="18"/>
                <w:szCs w:val="18"/>
                <w:highlight w:val="yellow"/>
              </w:rPr>
              <w:t>[VLOŽÍ ZHOTOVITEL]</w:t>
            </w:r>
          </w:p>
        </w:tc>
      </w:tr>
      <w:tr w:rsidR="007F632A" w:rsidRPr="007F632A" w14:paraId="4392FBC6"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618C7A73" w14:textId="77777777" w:rsidR="007F632A" w:rsidRPr="007F632A" w:rsidRDefault="007F632A" w:rsidP="007F632A">
            <w:pPr>
              <w:spacing w:before="40" w:after="40" w:line="240" w:lineRule="auto"/>
              <w:rPr>
                <w:sz w:val="18"/>
                <w:szCs w:val="18"/>
              </w:rPr>
            </w:pPr>
            <w:r w:rsidRPr="007F632A">
              <w:rPr>
                <w:sz w:val="18"/>
                <w:szCs w:val="18"/>
              </w:rPr>
              <w:t>E-mail</w:t>
            </w:r>
          </w:p>
        </w:tc>
        <w:tc>
          <w:tcPr>
            <w:tcW w:w="5812" w:type="dxa"/>
          </w:tcPr>
          <w:p w14:paraId="65428270" w14:textId="77777777" w:rsidR="007F632A" w:rsidRPr="007F632A" w:rsidRDefault="007F632A" w:rsidP="007F632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7F632A">
              <w:rPr>
                <w:sz w:val="18"/>
                <w:szCs w:val="18"/>
                <w:highlight w:val="yellow"/>
              </w:rPr>
              <w:t>[VLOŽÍ ZHOTOVITEL]</w:t>
            </w:r>
          </w:p>
        </w:tc>
      </w:tr>
      <w:tr w:rsidR="007F632A" w:rsidRPr="007F632A" w14:paraId="5AE8A6F0"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78D1A2C8" w14:textId="77777777" w:rsidR="007F632A" w:rsidRPr="007F632A" w:rsidRDefault="007F632A" w:rsidP="007F632A">
            <w:pPr>
              <w:spacing w:before="40" w:after="40" w:line="240" w:lineRule="auto"/>
              <w:rPr>
                <w:sz w:val="18"/>
                <w:szCs w:val="18"/>
              </w:rPr>
            </w:pPr>
            <w:r w:rsidRPr="007F632A">
              <w:rPr>
                <w:sz w:val="18"/>
                <w:szCs w:val="18"/>
              </w:rPr>
              <w:lastRenderedPageBreak/>
              <w:t>Telefon</w:t>
            </w:r>
          </w:p>
        </w:tc>
        <w:tc>
          <w:tcPr>
            <w:tcW w:w="5812" w:type="dxa"/>
          </w:tcPr>
          <w:p w14:paraId="1D5EDA47" w14:textId="77777777" w:rsidR="007F632A" w:rsidRPr="007F632A" w:rsidRDefault="007F632A" w:rsidP="007F632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7F632A">
              <w:rPr>
                <w:sz w:val="18"/>
                <w:szCs w:val="18"/>
                <w:highlight w:val="yellow"/>
              </w:rPr>
              <w:t>[VLOŽÍ ZHOTOVITEL]</w:t>
            </w:r>
          </w:p>
        </w:tc>
      </w:tr>
    </w:tbl>
    <w:p w14:paraId="1FD10069" w14:textId="47C296BA" w:rsidR="007F632A" w:rsidRDefault="007F632A" w:rsidP="00165977">
      <w:pPr>
        <w:pStyle w:val="Tabulka"/>
      </w:pPr>
    </w:p>
    <w:p w14:paraId="0F1D2B20" w14:textId="77777777" w:rsidR="007F632A" w:rsidRPr="00F95FBD" w:rsidRDefault="007F632A" w:rsidP="00165977">
      <w:pPr>
        <w:pStyle w:val="Tabulka"/>
      </w:pPr>
    </w:p>
    <w:p w14:paraId="04EB047F" w14:textId="77777777" w:rsidR="007F632A" w:rsidRPr="007F632A" w:rsidRDefault="007F632A" w:rsidP="007F632A">
      <w:pPr>
        <w:pStyle w:val="Nadpistabulky"/>
        <w:rPr>
          <w:sz w:val="18"/>
          <w:szCs w:val="18"/>
        </w:rPr>
      </w:pPr>
      <w:r w:rsidRPr="007F632A">
        <w:rPr>
          <w:sz w:val="18"/>
          <w:szCs w:val="18"/>
        </w:rPr>
        <w:t xml:space="preserve">Specialista (vedoucí prací) na technická zařízení </w:t>
      </w:r>
      <w:proofErr w:type="gramStart"/>
      <w:r w:rsidRPr="007F632A">
        <w:rPr>
          <w:sz w:val="18"/>
          <w:szCs w:val="18"/>
        </w:rPr>
        <w:t>budov - vytápění</w:t>
      </w:r>
      <w:proofErr w:type="gramEnd"/>
      <w:r w:rsidRPr="007F632A">
        <w:rPr>
          <w:sz w:val="18"/>
          <w:szCs w:val="18"/>
        </w:rPr>
        <w:t xml:space="preserve"> a vzduchotechnika</w:t>
      </w:r>
    </w:p>
    <w:tbl>
      <w:tblPr>
        <w:tblStyle w:val="Tabulka10"/>
        <w:tblW w:w="8868" w:type="dxa"/>
        <w:tblLook w:val="04A0" w:firstRow="1" w:lastRow="0" w:firstColumn="1" w:lastColumn="0" w:noHBand="0" w:noVBand="1"/>
      </w:tblPr>
      <w:tblGrid>
        <w:gridCol w:w="3056"/>
        <w:gridCol w:w="5812"/>
      </w:tblGrid>
      <w:tr w:rsidR="007F632A" w:rsidRPr="00F95FBD" w14:paraId="239B3308" w14:textId="77777777" w:rsidTr="00A62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68CF1B" w14:textId="77777777" w:rsidR="007F632A" w:rsidRPr="00F95FBD" w:rsidRDefault="007F632A" w:rsidP="00A627E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5DE1367" w14:textId="77777777" w:rsidR="007F632A" w:rsidRPr="00F95FBD" w:rsidRDefault="007F632A" w:rsidP="00A627E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F632A" w:rsidRPr="00F95FBD" w14:paraId="1E565465"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140180DE" w14:textId="77777777" w:rsidR="007F632A" w:rsidRPr="00F95FBD" w:rsidRDefault="007F632A" w:rsidP="00A627EB">
            <w:pPr>
              <w:pStyle w:val="Tabulka"/>
            </w:pPr>
            <w:r w:rsidRPr="00F95FBD">
              <w:t>Adresa</w:t>
            </w:r>
          </w:p>
        </w:tc>
        <w:tc>
          <w:tcPr>
            <w:tcW w:w="5812" w:type="dxa"/>
          </w:tcPr>
          <w:p w14:paraId="18B978A7" w14:textId="77777777" w:rsidR="007F632A" w:rsidRPr="00F95FBD" w:rsidRDefault="007F632A" w:rsidP="00A627E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632A" w:rsidRPr="00F95FBD" w14:paraId="317A247B"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70F0633B" w14:textId="77777777" w:rsidR="007F632A" w:rsidRPr="00F95FBD" w:rsidRDefault="007F632A" w:rsidP="00A627EB">
            <w:pPr>
              <w:pStyle w:val="Tabulka"/>
            </w:pPr>
            <w:r w:rsidRPr="00F95FBD">
              <w:t>E-mail</w:t>
            </w:r>
          </w:p>
        </w:tc>
        <w:tc>
          <w:tcPr>
            <w:tcW w:w="5812" w:type="dxa"/>
          </w:tcPr>
          <w:p w14:paraId="511BC5A5" w14:textId="77777777" w:rsidR="007F632A" w:rsidRPr="00F95FBD" w:rsidRDefault="007F632A" w:rsidP="00A627E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632A" w:rsidRPr="00F95FBD" w14:paraId="5DF2F2B2"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35D65ED9" w14:textId="77777777" w:rsidR="007F632A" w:rsidRPr="00F95FBD" w:rsidRDefault="007F632A" w:rsidP="00A627EB">
            <w:pPr>
              <w:pStyle w:val="Tabulka"/>
            </w:pPr>
            <w:r w:rsidRPr="00F95FBD">
              <w:t>Telefon</w:t>
            </w:r>
          </w:p>
        </w:tc>
        <w:tc>
          <w:tcPr>
            <w:tcW w:w="5812" w:type="dxa"/>
          </w:tcPr>
          <w:p w14:paraId="7C016E57" w14:textId="77777777" w:rsidR="007F632A" w:rsidRPr="00F95FBD" w:rsidRDefault="007F632A" w:rsidP="00A627E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11CFFCA2" w:rsidR="002038D5" w:rsidRDefault="002038D5" w:rsidP="00165977">
      <w:pPr>
        <w:pStyle w:val="Tabulka"/>
      </w:pPr>
    </w:p>
    <w:p w14:paraId="3F9F7BA8" w14:textId="77777777" w:rsidR="007F632A" w:rsidRPr="007F632A" w:rsidRDefault="007F632A" w:rsidP="007F632A">
      <w:pPr>
        <w:keepNext/>
        <w:keepLines/>
        <w:pBdr>
          <w:top w:val="single" w:sz="12" w:space="3" w:color="00A1E0" w:themeColor="accent3"/>
        </w:pBdr>
        <w:suppressAutoHyphens/>
        <w:spacing w:after="60"/>
        <w:rPr>
          <w:rFonts w:asciiTheme="majorHAnsi" w:hAnsiTheme="majorHAnsi"/>
          <w:b/>
          <w:sz w:val="18"/>
          <w:szCs w:val="18"/>
        </w:rPr>
      </w:pPr>
      <w:r w:rsidRPr="007F632A">
        <w:rPr>
          <w:rFonts w:asciiTheme="majorHAnsi" w:hAnsiTheme="majorHAnsi"/>
          <w:b/>
          <w:sz w:val="18"/>
          <w:szCs w:val="18"/>
        </w:rPr>
        <w:t xml:space="preserve">Specialista (vedoucí prací) na technická zařízení </w:t>
      </w:r>
      <w:proofErr w:type="gramStart"/>
      <w:r w:rsidRPr="007F632A">
        <w:rPr>
          <w:rFonts w:asciiTheme="majorHAnsi" w:hAnsiTheme="majorHAnsi"/>
          <w:b/>
          <w:sz w:val="18"/>
          <w:szCs w:val="18"/>
        </w:rPr>
        <w:t>budov - zdravotní</w:t>
      </w:r>
      <w:proofErr w:type="gramEnd"/>
      <w:r w:rsidRPr="007F632A">
        <w:rPr>
          <w:rFonts w:asciiTheme="majorHAnsi" w:hAnsiTheme="majorHAnsi"/>
          <w:b/>
          <w:sz w:val="18"/>
          <w:szCs w:val="18"/>
        </w:rPr>
        <w:t xml:space="preserve"> technika</w:t>
      </w:r>
    </w:p>
    <w:tbl>
      <w:tblPr>
        <w:tblStyle w:val="Tabulka11"/>
        <w:tblW w:w="8868" w:type="dxa"/>
        <w:tblLook w:val="04A0" w:firstRow="1" w:lastRow="0" w:firstColumn="1" w:lastColumn="0" w:noHBand="0" w:noVBand="1"/>
      </w:tblPr>
      <w:tblGrid>
        <w:gridCol w:w="3056"/>
        <w:gridCol w:w="5812"/>
      </w:tblGrid>
      <w:tr w:rsidR="007F632A" w:rsidRPr="007F632A" w14:paraId="6BBF71EB" w14:textId="77777777" w:rsidTr="00A62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57BA37" w14:textId="77777777" w:rsidR="007F632A" w:rsidRPr="007F632A" w:rsidRDefault="007F632A" w:rsidP="007F632A">
            <w:pPr>
              <w:spacing w:before="40" w:after="40" w:line="240" w:lineRule="auto"/>
              <w:rPr>
                <w:b/>
                <w:sz w:val="18"/>
                <w:szCs w:val="18"/>
              </w:rPr>
            </w:pPr>
            <w:r w:rsidRPr="007F632A">
              <w:rPr>
                <w:b/>
                <w:sz w:val="18"/>
                <w:szCs w:val="18"/>
              </w:rPr>
              <w:t>Jméno a příjmení</w:t>
            </w:r>
          </w:p>
        </w:tc>
        <w:tc>
          <w:tcPr>
            <w:tcW w:w="5812" w:type="dxa"/>
          </w:tcPr>
          <w:p w14:paraId="148FCD30" w14:textId="77777777" w:rsidR="007F632A" w:rsidRPr="007F632A" w:rsidRDefault="007F632A" w:rsidP="007F632A">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7F632A">
              <w:rPr>
                <w:b/>
                <w:sz w:val="18"/>
                <w:szCs w:val="18"/>
                <w:highlight w:val="yellow"/>
              </w:rPr>
              <w:t>[VLOŽÍ ZHOTOVITEL]</w:t>
            </w:r>
          </w:p>
        </w:tc>
      </w:tr>
      <w:tr w:rsidR="007F632A" w:rsidRPr="007F632A" w14:paraId="42C1672E"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2A822927" w14:textId="77777777" w:rsidR="007F632A" w:rsidRPr="007F632A" w:rsidRDefault="007F632A" w:rsidP="007F632A">
            <w:pPr>
              <w:spacing w:before="40" w:after="40" w:line="240" w:lineRule="auto"/>
              <w:rPr>
                <w:sz w:val="18"/>
                <w:szCs w:val="18"/>
              </w:rPr>
            </w:pPr>
            <w:r w:rsidRPr="007F632A">
              <w:rPr>
                <w:sz w:val="18"/>
                <w:szCs w:val="18"/>
              </w:rPr>
              <w:t>Adresa</w:t>
            </w:r>
          </w:p>
        </w:tc>
        <w:tc>
          <w:tcPr>
            <w:tcW w:w="5812" w:type="dxa"/>
          </w:tcPr>
          <w:p w14:paraId="5E717C7B" w14:textId="77777777" w:rsidR="007F632A" w:rsidRPr="007F632A" w:rsidRDefault="007F632A" w:rsidP="007F632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7F632A">
              <w:rPr>
                <w:sz w:val="18"/>
                <w:szCs w:val="18"/>
                <w:highlight w:val="yellow"/>
              </w:rPr>
              <w:t>[VLOŽÍ ZHOTOVITEL]</w:t>
            </w:r>
          </w:p>
        </w:tc>
      </w:tr>
      <w:tr w:rsidR="007F632A" w:rsidRPr="007F632A" w14:paraId="55A894B5"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10A02A27" w14:textId="77777777" w:rsidR="007F632A" w:rsidRPr="007F632A" w:rsidRDefault="007F632A" w:rsidP="007F632A">
            <w:pPr>
              <w:spacing w:before="40" w:after="40" w:line="240" w:lineRule="auto"/>
              <w:rPr>
                <w:sz w:val="18"/>
                <w:szCs w:val="18"/>
              </w:rPr>
            </w:pPr>
            <w:r w:rsidRPr="007F632A">
              <w:rPr>
                <w:sz w:val="18"/>
                <w:szCs w:val="18"/>
              </w:rPr>
              <w:t>E-mail</w:t>
            </w:r>
          </w:p>
        </w:tc>
        <w:tc>
          <w:tcPr>
            <w:tcW w:w="5812" w:type="dxa"/>
          </w:tcPr>
          <w:p w14:paraId="6B7DD6DC" w14:textId="77777777" w:rsidR="007F632A" w:rsidRPr="007F632A" w:rsidRDefault="007F632A" w:rsidP="007F632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7F632A">
              <w:rPr>
                <w:sz w:val="18"/>
                <w:szCs w:val="18"/>
                <w:highlight w:val="yellow"/>
              </w:rPr>
              <w:t>[VLOŽÍ ZHOTOVITEL]</w:t>
            </w:r>
          </w:p>
        </w:tc>
      </w:tr>
      <w:tr w:rsidR="007F632A" w:rsidRPr="007F632A" w14:paraId="1C7479AF"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3F5DB50D" w14:textId="77777777" w:rsidR="007F632A" w:rsidRPr="007F632A" w:rsidRDefault="007F632A" w:rsidP="007F632A">
            <w:pPr>
              <w:spacing w:before="40" w:after="40" w:line="240" w:lineRule="auto"/>
              <w:rPr>
                <w:sz w:val="18"/>
                <w:szCs w:val="18"/>
              </w:rPr>
            </w:pPr>
            <w:r w:rsidRPr="007F632A">
              <w:rPr>
                <w:sz w:val="18"/>
                <w:szCs w:val="18"/>
              </w:rPr>
              <w:t>Telefon</w:t>
            </w:r>
          </w:p>
        </w:tc>
        <w:tc>
          <w:tcPr>
            <w:tcW w:w="5812" w:type="dxa"/>
          </w:tcPr>
          <w:p w14:paraId="08F790A3" w14:textId="77777777" w:rsidR="007F632A" w:rsidRPr="007F632A" w:rsidRDefault="007F632A" w:rsidP="007F632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7F632A">
              <w:rPr>
                <w:sz w:val="18"/>
                <w:szCs w:val="18"/>
                <w:highlight w:val="yellow"/>
              </w:rPr>
              <w:t>[VLOŽÍ ZHOTOVITEL]</w:t>
            </w:r>
          </w:p>
        </w:tc>
      </w:tr>
    </w:tbl>
    <w:p w14:paraId="731B85E0" w14:textId="77777777" w:rsidR="007F632A" w:rsidRDefault="007F632A" w:rsidP="00165977">
      <w:pPr>
        <w:pStyle w:val="Tabulka"/>
      </w:pPr>
    </w:p>
    <w:p w14:paraId="3C7C2E59" w14:textId="77777777" w:rsidR="007F632A" w:rsidRPr="007F632A" w:rsidRDefault="007F632A" w:rsidP="007F632A">
      <w:pPr>
        <w:keepNext/>
        <w:keepLines/>
        <w:pBdr>
          <w:top w:val="single" w:sz="12" w:space="3" w:color="00A1E0" w:themeColor="accent3"/>
        </w:pBdr>
        <w:suppressAutoHyphens/>
        <w:spacing w:after="60"/>
        <w:rPr>
          <w:rFonts w:asciiTheme="majorHAnsi" w:hAnsiTheme="majorHAnsi"/>
          <w:b/>
          <w:sz w:val="18"/>
          <w:szCs w:val="18"/>
        </w:rPr>
      </w:pPr>
      <w:r w:rsidRPr="007F632A">
        <w:rPr>
          <w:rFonts w:asciiTheme="majorHAnsi" w:hAnsiTheme="majorHAnsi"/>
          <w:b/>
          <w:sz w:val="18"/>
          <w:szCs w:val="18"/>
        </w:rPr>
        <w:t>Specialista (vedoucí prací) na elektrotechnická zařízení</w:t>
      </w:r>
    </w:p>
    <w:tbl>
      <w:tblPr>
        <w:tblStyle w:val="Tabulka13"/>
        <w:tblW w:w="8868" w:type="dxa"/>
        <w:tblLook w:val="04A0" w:firstRow="1" w:lastRow="0" w:firstColumn="1" w:lastColumn="0" w:noHBand="0" w:noVBand="1"/>
      </w:tblPr>
      <w:tblGrid>
        <w:gridCol w:w="3056"/>
        <w:gridCol w:w="5812"/>
      </w:tblGrid>
      <w:tr w:rsidR="007F632A" w:rsidRPr="007F632A" w14:paraId="3EA57B9C" w14:textId="77777777" w:rsidTr="00A627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0AE4AD" w14:textId="77777777" w:rsidR="007F632A" w:rsidRPr="007F632A" w:rsidRDefault="007F632A" w:rsidP="007F632A">
            <w:pPr>
              <w:spacing w:before="40" w:after="40" w:line="240" w:lineRule="auto"/>
              <w:rPr>
                <w:b/>
                <w:sz w:val="18"/>
                <w:szCs w:val="18"/>
              </w:rPr>
            </w:pPr>
            <w:r w:rsidRPr="007F632A">
              <w:rPr>
                <w:b/>
                <w:sz w:val="18"/>
                <w:szCs w:val="18"/>
              </w:rPr>
              <w:t>Jméno a příjmení</w:t>
            </w:r>
          </w:p>
        </w:tc>
        <w:tc>
          <w:tcPr>
            <w:tcW w:w="5812" w:type="dxa"/>
          </w:tcPr>
          <w:p w14:paraId="53F37A3E" w14:textId="77777777" w:rsidR="007F632A" w:rsidRPr="007F632A" w:rsidRDefault="007F632A" w:rsidP="007F632A">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7F632A">
              <w:rPr>
                <w:b/>
                <w:sz w:val="18"/>
                <w:szCs w:val="18"/>
                <w:highlight w:val="yellow"/>
              </w:rPr>
              <w:t>[VLOŽÍ ZHOTOVITEL]</w:t>
            </w:r>
          </w:p>
        </w:tc>
      </w:tr>
      <w:tr w:rsidR="007F632A" w:rsidRPr="007F632A" w14:paraId="63D71E31"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6D83ED68" w14:textId="77777777" w:rsidR="007F632A" w:rsidRPr="007F632A" w:rsidRDefault="007F632A" w:rsidP="007F632A">
            <w:pPr>
              <w:spacing w:before="40" w:after="40" w:line="240" w:lineRule="auto"/>
              <w:rPr>
                <w:sz w:val="18"/>
                <w:szCs w:val="18"/>
              </w:rPr>
            </w:pPr>
            <w:r w:rsidRPr="007F632A">
              <w:rPr>
                <w:sz w:val="18"/>
                <w:szCs w:val="18"/>
              </w:rPr>
              <w:t>Adresa</w:t>
            </w:r>
          </w:p>
        </w:tc>
        <w:tc>
          <w:tcPr>
            <w:tcW w:w="5812" w:type="dxa"/>
          </w:tcPr>
          <w:p w14:paraId="79379189" w14:textId="77777777" w:rsidR="007F632A" w:rsidRPr="007F632A" w:rsidRDefault="007F632A" w:rsidP="007F632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7F632A">
              <w:rPr>
                <w:sz w:val="18"/>
                <w:szCs w:val="18"/>
                <w:highlight w:val="yellow"/>
              </w:rPr>
              <w:t>[VLOŽÍ ZHOTOVITEL]</w:t>
            </w:r>
          </w:p>
        </w:tc>
      </w:tr>
      <w:tr w:rsidR="007F632A" w:rsidRPr="007F632A" w14:paraId="43A5F8B7"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4EAE2D85" w14:textId="77777777" w:rsidR="007F632A" w:rsidRPr="007F632A" w:rsidRDefault="007F632A" w:rsidP="007F632A">
            <w:pPr>
              <w:spacing w:before="40" w:after="40" w:line="240" w:lineRule="auto"/>
              <w:rPr>
                <w:sz w:val="18"/>
                <w:szCs w:val="18"/>
              </w:rPr>
            </w:pPr>
            <w:r w:rsidRPr="007F632A">
              <w:rPr>
                <w:sz w:val="18"/>
                <w:szCs w:val="18"/>
              </w:rPr>
              <w:t>E-mail</w:t>
            </w:r>
          </w:p>
        </w:tc>
        <w:tc>
          <w:tcPr>
            <w:tcW w:w="5812" w:type="dxa"/>
          </w:tcPr>
          <w:p w14:paraId="0B151A7E" w14:textId="77777777" w:rsidR="007F632A" w:rsidRPr="007F632A" w:rsidRDefault="007F632A" w:rsidP="007F632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7F632A">
              <w:rPr>
                <w:sz w:val="18"/>
                <w:szCs w:val="18"/>
                <w:highlight w:val="yellow"/>
              </w:rPr>
              <w:t>[VLOŽÍ ZHOTOVITEL]</w:t>
            </w:r>
          </w:p>
        </w:tc>
      </w:tr>
      <w:tr w:rsidR="007F632A" w:rsidRPr="007F632A" w14:paraId="58009883" w14:textId="77777777" w:rsidTr="00A627EB">
        <w:tc>
          <w:tcPr>
            <w:cnfStyle w:val="001000000000" w:firstRow="0" w:lastRow="0" w:firstColumn="1" w:lastColumn="0" w:oddVBand="0" w:evenVBand="0" w:oddHBand="0" w:evenHBand="0" w:firstRowFirstColumn="0" w:firstRowLastColumn="0" w:lastRowFirstColumn="0" w:lastRowLastColumn="0"/>
            <w:tcW w:w="3056" w:type="dxa"/>
          </w:tcPr>
          <w:p w14:paraId="51434D03" w14:textId="77777777" w:rsidR="007F632A" w:rsidRPr="007F632A" w:rsidRDefault="007F632A" w:rsidP="007F632A">
            <w:pPr>
              <w:spacing w:before="40" w:after="40" w:line="240" w:lineRule="auto"/>
              <w:rPr>
                <w:sz w:val="18"/>
                <w:szCs w:val="18"/>
              </w:rPr>
            </w:pPr>
            <w:r w:rsidRPr="007F632A">
              <w:rPr>
                <w:sz w:val="18"/>
                <w:szCs w:val="18"/>
              </w:rPr>
              <w:t>Telefon</w:t>
            </w:r>
          </w:p>
        </w:tc>
        <w:tc>
          <w:tcPr>
            <w:tcW w:w="5812" w:type="dxa"/>
          </w:tcPr>
          <w:p w14:paraId="1DEE3F56" w14:textId="77777777" w:rsidR="007F632A" w:rsidRPr="007F632A" w:rsidRDefault="007F632A" w:rsidP="007F632A">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7F632A">
              <w:rPr>
                <w:sz w:val="18"/>
                <w:szCs w:val="18"/>
                <w:highlight w:val="yellow"/>
              </w:rPr>
              <w:t>[VLOŽÍ ZHOTOVITEL]</w:t>
            </w:r>
          </w:p>
        </w:tc>
      </w:tr>
    </w:tbl>
    <w:p w14:paraId="06AC2F43" w14:textId="77777777" w:rsidR="007F632A" w:rsidRPr="00F95FBD" w:rsidRDefault="007F632A" w:rsidP="00165977">
      <w:pPr>
        <w:pStyle w:val="Tabulka"/>
      </w:pPr>
    </w:p>
    <w:p w14:paraId="2FCE8C82" w14:textId="77777777" w:rsidR="00165977" w:rsidRPr="00F95FBD" w:rsidRDefault="00165977" w:rsidP="00165977">
      <w:pPr>
        <w:pStyle w:val="Tabulka"/>
      </w:pPr>
    </w:p>
    <w:p w14:paraId="21F12CDF" w14:textId="11B1116C"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13A3AA7D" w14:textId="49998BE0" w:rsidR="006F4E6D" w:rsidRPr="00F95FBD" w:rsidRDefault="006F4E6D" w:rsidP="006F4E6D">
      <w:pPr>
        <w:pStyle w:val="Nadpistabulky"/>
        <w:rPr>
          <w:sz w:val="18"/>
          <w:szCs w:val="18"/>
        </w:rPr>
      </w:pPr>
      <w:r w:rsidRPr="00F95FBD">
        <w:rPr>
          <w:sz w:val="18"/>
          <w:szCs w:val="18"/>
        </w:rPr>
        <w:t xml:space="preserve">Specialista (vedoucí prací) na </w:t>
      </w:r>
      <w:r w:rsidRPr="006F4E6D">
        <w:rPr>
          <w:sz w:val="18"/>
          <w:szCs w:val="18"/>
        </w:rPr>
        <w:t>sdělovací</w:t>
      </w:r>
      <w:r>
        <w:rPr>
          <w:sz w:val="18"/>
          <w:szCs w:val="18"/>
        </w:rPr>
        <w:t xml:space="preserve"> zařízení</w:t>
      </w:r>
    </w:p>
    <w:tbl>
      <w:tblPr>
        <w:tblStyle w:val="Tabulka10"/>
        <w:tblW w:w="8868" w:type="dxa"/>
        <w:tblLook w:val="04A0" w:firstRow="1" w:lastRow="0" w:firstColumn="1" w:lastColumn="0" w:noHBand="0" w:noVBand="1"/>
      </w:tblPr>
      <w:tblGrid>
        <w:gridCol w:w="3056"/>
        <w:gridCol w:w="5812"/>
      </w:tblGrid>
      <w:tr w:rsidR="006F4E6D" w:rsidRPr="00F95FBD" w14:paraId="6B6D19DF" w14:textId="77777777" w:rsidTr="006F4E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D03529" w14:textId="77777777" w:rsidR="006F4E6D" w:rsidRPr="00F95FBD" w:rsidRDefault="006F4E6D" w:rsidP="006F4E6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6941EC4" w14:textId="77777777" w:rsidR="006F4E6D" w:rsidRPr="00F95FBD" w:rsidRDefault="006F4E6D" w:rsidP="006F4E6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F4E6D" w:rsidRPr="00F95FBD" w14:paraId="6611B0B1" w14:textId="77777777" w:rsidTr="006F4E6D">
        <w:tc>
          <w:tcPr>
            <w:cnfStyle w:val="001000000000" w:firstRow="0" w:lastRow="0" w:firstColumn="1" w:lastColumn="0" w:oddVBand="0" w:evenVBand="0" w:oddHBand="0" w:evenHBand="0" w:firstRowFirstColumn="0" w:firstRowLastColumn="0" w:lastRowFirstColumn="0" w:lastRowLastColumn="0"/>
            <w:tcW w:w="3056" w:type="dxa"/>
          </w:tcPr>
          <w:p w14:paraId="53866397" w14:textId="77777777" w:rsidR="006F4E6D" w:rsidRPr="00F95FBD" w:rsidRDefault="006F4E6D" w:rsidP="006F4E6D">
            <w:pPr>
              <w:pStyle w:val="Tabulka"/>
            </w:pPr>
            <w:r w:rsidRPr="00F95FBD">
              <w:t>Adresa</w:t>
            </w:r>
          </w:p>
        </w:tc>
        <w:tc>
          <w:tcPr>
            <w:tcW w:w="5812" w:type="dxa"/>
          </w:tcPr>
          <w:p w14:paraId="65A78121" w14:textId="77777777" w:rsidR="006F4E6D" w:rsidRPr="00F95FBD" w:rsidRDefault="006F4E6D" w:rsidP="006F4E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F4E6D" w:rsidRPr="00F95FBD" w14:paraId="11740D09" w14:textId="77777777" w:rsidTr="006F4E6D">
        <w:tc>
          <w:tcPr>
            <w:cnfStyle w:val="001000000000" w:firstRow="0" w:lastRow="0" w:firstColumn="1" w:lastColumn="0" w:oddVBand="0" w:evenVBand="0" w:oddHBand="0" w:evenHBand="0" w:firstRowFirstColumn="0" w:firstRowLastColumn="0" w:lastRowFirstColumn="0" w:lastRowLastColumn="0"/>
            <w:tcW w:w="3056" w:type="dxa"/>
          </w:tcPr>
          <w:p w14:paraId="4FB4711C" w14:textId="77777777" w:rsidR="006F4E6D" w:rsidRPr="00F95FBD" w:rsidRDefault="006F4E6D" w:rsidP="006F4E6D">
            <w:pPr>
              <w:pStyle w:val="Tabulka"/>
            </w:pPr>
            <w:r w:rsidRPr="00F95FBD">
              <w:t>E-mail</w:t>
            </w:r>
          </w:p>
        </w:tc>
        <w:tc>
          <w:tcPr>
            <w:tcW w:w="5812" w:type="dxa"/>
          </w:tcPr>
          <w:p w14:paraId="58640DD8" w14:textId="77777777" w:rsidR="006F4E6D" w:rsidRPr="00F95FBD" w:rsidRDefault="006F4E6D" w:rsidP="006F4E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F4E6D" w:rsidRPr="00F95FBD" w14:paraId="1E5F952B" w14:textId="77777777" w:rsidTr="006F4E6D">
        <w:tc>
          <w:tcPr>
            <w:cnfStyle w:val="001000000000" w:firstRow="0" w:lastRow="0" w:firstColumn="1" w:lastColumn="0" w:oddVBand="0" w:evenVBand="0" w:oddHBand="0" w:evenHBand="0" w:firstRowFirstColumn="0" w:firstRowLastColumn="0" w:lastRowFirstColumn="0" w:lastRowLastColumn="0"/>
            <w:tcW w:w="3056" w:type="dxa"/>
          </w:tcPr>
          <w:p w14:paraId="2C24C586" w14:textId="77777777" w:rsidR="006F4E6D" w:rsidRPr="00F95FBD" w:rsidRDefault="006F4E6D" w:rsidP="006F4E6D">
            <w:pPr>
              <w:pStyle w:val="Tabulka"/>
            </w:pPr>
            <w:r w:rsidRPr="00F95FBD">
              <w:t>Telefon</w:t>
            </w:r>
          </w:p>
        </w:tc>
        <w:tc>
          <w:tcPr>
            <w:tcW w:w="5812" w:type="dxa"/>
          </w:tcPr>
          <w:p w14:paraId="19BA6273" w14:textId="77777777" w:rsidR="006F4E6D" w:rsidRPr="00F95FBD" w:rsidRDefault="006F4E6D" w:rsidP="006F4E6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D419F1" w:rsidRDefault="007C5289" w:rsidP="007C5289">
      <w:pPr>
        <w:pStyle w:val="Nadpistabulky"/>
        <w:rPr>
          <w:sz w:val="18"/>
          <w:szCs w:val="18"/>
        </w:rPr>
      </w:pPr>
      <w:r w:rsidRPr="00D419F1">
        <w:rPr>
          <w:sz w:val="18"/>
          <w:szCs w:val="18"/>
        </w:rPr>
        <w:t>Osoba odpovědná za oblast bezpečnosti</w:t>
      </w:r>
      <w:r w:rsidR="00A349C6" w:rsidRPr="00D419F1">
        <w:rPr>
          <w:sz w:val="18"/>
          <w:szCs w:val="18"/>
        </w:rPr>
        <w:t xml:space="preserve"> a </w:t>
      </w:r>
      <w:r w:rsidRPr="00D419F1">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D419F1"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D419F1" w:rsidRDefault="007C5289" w:rsidP="003149C0">
            <w:pPr>
              <w:pStyle w:val="Tabulka"/>
              <w:rPr>
                <w:rStyle w:val="Nadpisvtabulce"/>
              </w:rPr>
            </w:pPr>
            <w:r w:rsidRPr="00D419F1">
              <w:rPr>
                <w:rStyle w:val="Nadpisvtabulce"/>
              </w:rPr>
              <w:t>Jméno</w:t>
            </w:r>
            <w:r w:rsidR="00A349C6" w:rsidRPr="00D419F1">
              <w:rPr>
                <w:rStyle w:val="Nadpisvtabulce"/>
              </w:rPr>
              <w:t xml:space="preserve"> a </w:t>
            </w:r>
            <w:r w:rsidRPr="00D419F1">
              <w:rPr>
                <w:rStyle w:val="Nadpisvtabulce"/>
              </w:rPr>
              <w:t>příjmení</w:t>
            </w:r>
          </w:p>
        </w:tc>
        <w:tc>
          <w:tcPr>
            <w:tcW w:w="5812" w:type="dxa"/>
          </w:tcPr>
          <w:p w14:paraId="07B3386D" w14:textId="77777777" w:rsidR="007C5289" w:rsidRPr="00D419F1"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D419F1">
              <w:rPr>
                <w:b/>
              </w:rPr>
              <w:t>[VLOŽÍ ZH</w:t>
            </w:r>
            <w:r w:rsidR="004B4299" w:rsidRPr="00D419F1">
              <w:rPr>
                <w:b/>
              </w:rPr>
              <w:t>O</w:t>
            </w:r>
            <w:r w:rsidRPr="00D419F1">
              <w:rPr>
                <w:b/>
              </w:rPr>
              <w:t>TOVITEL]</w:t>
            </w:r>
          </w:p>
        </w:tc>
      </w:tr>
      <w:tr w:rsidR="007C5289" w:rsidRPr="00D419F1"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D419F1" w:rsidRDefault="007C5289" w:rsidP="003149C0">
            <w:pPr>
              <w:pStyle w:val="Tabulka"/>
            </w:pPr>
            <w:r w:rsidRPr="00D419F1">
              <w:t>Adresa</w:t>
            </w:r>
          </w:p>
        </w:tc>
        <w:tc>
          <w:tcPr>
            <w:tcW w:w="5812" w:type="dxa"/>
          </w:tcPr>
          <w:p w14:paraId="3A9036CD" w14:textId="77777777" w:rsidR="007C5289" w:rsidRPr="00D419F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D419F1">
              <w:t>[VLOŽÍ ZHOTOVITEL]</w:t>
            </w:r>
          </w:p>
        </w:tc>
      </w:tr>
      <w:tr w:rsidR="007C5289" w:rsidRPr="00D419F1"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D419F1" w:rsidRDefault="007C5289" w:rsidP="003149C0">
            <w:pPr>
              <w:pStyle w:val="Tabulka"/>
            </w:pPr>
            <w:r w:rsidRPr="00D419F1">
              <w:lastRenderedPageBreak/>
              <w:t>E-mail</w:t>
            </w:r>
          </w:p>
        </w:tc>
        <w:tc>
          <w:tcPr>
            <w:tcW w:w="5812" w:type="dxa"/>
          </w:tcPr>
          <w:p w14:paraId="72993EE6" w14:textId="77777777" w:rsidR="007C5289" w:rsidRPr="00D419F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D419F1">
              <w:t>[VLOŽÍ ZHOTOVITEL]</w:t>
            </w:r>
          </w:p>
        </w:tc>
      </w:tr>
      <w:tr w:rsidR="007C5289" w:rsidRPr="00D419F1"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D419F1" w:rsidRDefault="007C5289" w:rsidP="003149C0">
            <w:pPr>
              <w:pStyle w:val="Tabulka"/>
            </w:pPr>
            <w:r w:rsidRPr="00D419F1">
              <w:t>Telefon</w:t>
            </w:r>
          </w:p>
        </w:tc>
        <w:tc>
          <w:tcPr>
            <w:tcW w:w="5812" w:type="dxa"/>
          </w:tcPr>
          <w:p w14:paraId="0E22EF10" w14:textId="77777777" w:rsidR="007C5289" w:rsidRPr="00D419F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D419F1">
              <w:t>[VLOŽÍ ZHOTOVITEL]</w:t>
            </w:r>
          </w:p>
        </w:tc>
      </w:tr>
    </w:tbl>
    <w:p w14:paraId="61C04957" w14:textId="77777777" w:rsidR="007C5289" w:rsidRPr="007509E3" w:rsidRDefault="007C5289" w:rsidP="007C5289">
      <w:pPr>
        <w:pStyle w:val="Tabulka"/>
        <w:rPr>
          <w:highlight w:val="red"/>
        </w:rPr>
      </w:pPr>
    </w:p>
    <w:p w14:paraId="00B9D7A8" w14:textId="77777777" w:rsidR="007C5289" w:rsidRPr="007509E3" w:rsidRDefault="007C5289" w:rsidP="007C5289">
      <w:pPr>
        <w:pStyle w:val="Tabulka"/>
        <w:rPr>
          <w:highlight w:val="red"/>
        </w:rPr>
      </w:pPr>
    </w:p>
    <w:p w14:paraId="7492F549" w14:textId="77777777" w:rsidR="007C5289" w:rsidRPr="00F95FBD" w:rsidRDefault="007C5289" w:rsidP="007C5289">
      <w:pPr>
        <w:pStyle w:val="Nadpistabulky"/>
        <w:rPr>
          <w:sz w:val="18"/>
          <w:szCs w:val="18"/>
        </w:rPr>
      </w:pPr>
      <w:r w:rsidRPr="00D419F1">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D419F1">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E0FEC">
              <w:t>Minimálně 100 mil. Kč na jednu pojistnou událost</w:t>
            </w:r>
            <w:r w:rsidR="00A349C6" w:rsidRPr="00AE0FEC">
              <w:t xml:space="preserve"> a </w:t>
            </w:r>
            <w:r w:rsidRPr="00AE0FEC">
              <w:t>200 mil. Kč</w:t>
            </w:r>
            <w:r w:rsidR="00A349C6" w:rsidRPr="00AE0FEC">
              <w:t xml:space="preserve"> v </w:t>
            </w:r>
            <w:r w:rsidRPr="00AE0FEC">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51D0C22E" w:rsidR="00DF4A10" w:rsidRDefault="00DF4A10" w:rsidP="00F762A8">
      <w:pPr>
        <w:pStyle w:val="Textbezodsazen"/>
      </w:pPr>
    </w:p>
    <w:p w14:paraId="271F5F38" w14:textId="77777777" w:rsidR="00DF4A10" w:rsidRPr="00DF4A10" w:rsidRDefault="00DF4A10" w:rsidP="00DF4A10"/>
    <w:p w14:paraId="5A5C7E67" w14:textId="77777777" w:rsidR="00DF4A10" w:rsidRPr="00DF4A10" w:rsidRDefault="00DF4A10" w:rsidP="00DF4A10"/>
    <w:p w14:paraId="640931F5" w14:textId="77777777" w:rsidR="00DF4A10" w:rsidRPr="00DF4A10" w:rsidRDefault="00DF4A10" w:rsidP="00DF4A10"/>
    <w:p w14:paraId="3F1A894A" w14:textId="77777777" w:rsidR="00DF4A10" w:rsidRPr="00DF4A10" w:rsidRDefault="00DF4A10" w:rsidP="00DF4A10"/>
    <w:p w14:paraId="5BD9BBD7" w14:textId="77777777" w:rsidR="00DF4A10" w:rsidRPr="00DF4A10" w:rsidRDefault="00DF4A10" w:rsidP="00DF4A10"/>
    <w:p w14:paraId="10F5E91A" w14:textId="77777777" w:rsidR="00DF4A10" w:rsidRPr="00DF4A10" w:rsidRDefault="00DF4A10" w:rsidP="00DF4A10"/>
    <w:p w14:paraId="1C141615" w14:textId="77777777" w:rsidR="00DF4A10" w:rsidRPr="00DF4A10" w:rsidRDefault="00DF4A10" w:rsidP="00DF4A10"/>
    <w:p w14:paraId="145C74DD" w14:textId="77777777" w:rsidR="00DF4A10" w:rsidRPr="00DF4A10" w:rsidRDefault="00DF4A10" w:rsidP="00DF4A10"/>
    <w:p w14:paraId="11F34CCF" w14:textId="77777777" w:rsidR="00DF4A10" w:rsidRPr="00DF4A10" w:rsidRDefault="00DF4A10" w:rsidP="00DF4A10"/>
    <w:p w14:paraId="62D73E61" w14:textId="77777777" w:rsidR="00DF4A10" w:rsidRPr="00DF4A10" w:rsidRDefault="00DF4A10" w:rsidP="00DF4A10"/>
    <w:p w14:paraId="4DA51178" w14:textId="77777777" w:rsidR="00DF4A10" w:rsidRPr="00DF4A10" w:rsidRDefault="00DF4A10" w:rsidP="00DF4A10"/>
    <w:p w14:paraId="0A55C22D" w14:textId="77777777" w:rsidR="00DF4A10" w:rsidRPr="00DF4A10" w:rsidRDefault="00DF4A10" w:rsidP="00DF4A10"/>
    <w:p w14:paraId="7E1C2022" w14:textId="77777777" w:rsidR="00DF4A10" w:rsidRPr="00DF4A10" w:rsidRDefault="00DF4A10" w:rsidP="00DF4A10"/>
    <w:p w14:paraId="47B4F470" w14:textId="77777777" w:rsidR="00DF4A10" w:rsidRPr="00DF4A10" w:rsidRDefault="00DF4A10" w:rsidP="00DF4A10"/>
    <w:p w14:paraId="4AB5AB66" w14:textId="77777777" w:rsidR="00DF4A10" w:rsidRPr="00DF4A10" w:rsidRDefault="00DF4A10" w:rsidP="00DF4A10"/>
    <w:p w14:paraId="7D72AA14" w14:textId="77777777" w:rsidR="00DF4A10" w:rsidRPr="00DF4A10" w:rsidRDefault="00DF4A10" w:rsidP="00DF4A10"/>
    <w:p w14:paraId="494CAD34" w14:textId="77777777" w:rsidR="00DF4A10" w:rsidRPr="00DF4A10" w:rsidRDefault="00DF4A10" w:rsidP="00DF4A10"/>
    <w:p w14:paraId="3F5A502E" w14:textId="77777777" w:rsidR="00DF4A10" w:rsidRPr="00DF4A10" w:rsidRDefault="00DF4A10" w:rsidP="00DF4A10"/>
    <w:p w14:paraId="7C779200" w14:textId="77777777" w:rsidR="00DF4A10" w:rsidRPr="00DF4A10" w:rsidRDefault="00DF4A10" w:rsidP="00DF4A10"/>
    <w:p w14:paraId="0DB9A28C" w14:textId="77777777" w:rsidR="00DF4A10" w:rsidRDefault="00DF4A10" w:rsidP="00DF4A10">
      <w:pPr>
        <w:sectPr w:rsidR="00DF4A10"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76FFB0FA" w14:textId="77777777" w:rsidR="00DF4A10" w:rsidRDefault="00DF4A10" w:rsidP="00DF4A10">
      <w:pPr>
        <w:pStyle w:val="Nadpisbezsl1-1"/>
      </w:pPr>
      <w:r>
        <w:lastRenderedPageBreak/>
        <w:t>Příloha č. 10</w:t>
      </w:r>
    </w:p>
    <w:p w14:paraId="4A35574A" w14:textId="77777777" w:rsidR="00DF4A10" w:rsidRPr="00BF5CC1" w:rsidRDefault="00DF4A10" w:rsidP="00DF4A10">
      <w:pPr>
        <w:pStyle w:val="Nadpisbezsl1-2"/>
      </w:pPr>
    </w:p>
    <w:p w14:paraId="7B627E15" w14:textId="77777777" w:rsidR="00DF4A10" w:rsidRPr="009B774A" w:rsidRDefault="00DF4A10" w:rsidP="00DF4A10">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0C8BE16B" w14:textId="77777777" w:rsidR="00DF4A10" w:rsidRPr="00651F0E" w:rsidRDefault="00DF4A10" w:rsidP="00DF4A10">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DF4A10" w:rsidRPr="009B2848" w14:paraId="7746B2B9" w14:textId="77777777" w:rsidTr="009A4807">
        <w:tc>
          <w:tcPr>
            <w:tcW w:w="2554" w:type="pct"/>
            <w:shd w:val="clear" w:color="auto" w:fill="FFBFBF" w:themeFill="accent6" w:themeFillTint="33"/>
            <w:vAlign w:val="center"/>
          </w:tcPr>
          <w:p w14:paraId="6D538E06" w14:textId="77777777" w:rsidR="00DF4A10" w:rsidRPr="009B2848" w:rsidRDefault="00DF4A10" w:rsidP="009A4807">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97C7950" w14:textId="77777777" w:rsidR="00DF4A10" w:rsidRPr="009B2848" w:rsidRDefault="00DF4A10" w:rsidP="009A4807">
            <w:pPr>
              <w:keepNext/>
              <w:spacing w:after="60"/>
              <w:jc w:val="center"/>
              <w:outlineLvl w:val="3"/>
              <w:rPr>
                <w:rFonts w:eastAsia="Times New Roman"/>
                <w:bCs/>
              </w:rPr>
            </w:pPr>
          </w:p>
        </w:tc>
      </w:tr>
      <w:tr w:rsidR="00DF4A10" w:rsidRPr="009B2848" w14:paraId="091D2ACD" w14:textId="77777777" w:rsidTr="009A4807">
        <w:tc>
          <w:tcPr>
            <w:tcW w:w="2554" w:type="pct"/>
            <w:shd w:val="clear" w:color="auto" w:fill="FFBFBF" w:themeFill="accent6" w:themeFillTint="33"/>
            <w:vAlign w:val="center"/>
          </w:tcPr>
          <w:p w14:paraId="6E435A0A" w14:textId="77777777" w:rsidR="00DF4A10" w:rsidRPr="009B2848" w:rsidRDefault="00DF4A10" w:rsidP="009A4807">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28E23522" w14:textId="77777777" w:rsidR="00DF4A10" w:rsidRPr="009B2848" w:rsidRDefault="00DF4A10" w:rsidP="009A4807">
            <w:pPr>
              <w:keepNext/>
              <w:spacing w:after="60"/>
              <w:jc w:val="center"/>
              <w:outlineLvl w:val="3"/>
              <w:rPr>
                <w:rFonts w:eastAsia="Times New Roman"/>
                <w:bCs/>
              </w:rPr>
            </w:pPr>
          </w:p>
        </w:tc>
      </w:tr>
      <w:tr w:rsidR="00DF4A10" w:rsidRPr="009B2848" w14:paraId="5FBD6CD9" w14:textId="77777777" w:rsidTr="009A4807">
        <w:tc>
          <w:tcPr>
            <w:tcW w:w="2554" w:type="pct"/>
            <w:shd w:val="clear" w:color="auto" w:fill="FFBFBF" w:themeFill="accent6" w:themeFillTint="33"/>
            <w:vAlign w:val="center"/>
          </w:tcPr>
          <w:p w14:paraId="3EFFBEF5" w14:textId="77777777" w:rsidR="00DF4A10" w:rsidRPr="009B2848" w:rsidRDefault="00DF4A10" w:rsidP="009A4807">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44D9797" w14:textId="77777777" w:rsidR="00DF4A10" w:rsidRPr="009B2848" w:rsidRDefault="00DF4A10" w:rsidP="009A4807">
            <w:pPr>
              <w:keepNext/>
              <w:spacing w:after="60"/>
              <w:jc w:val="center"/>
              <w:outlineLvl w:val="3"/>
              <w:rPr>
                <w:rFonts w:eastAsia="Times New Roman"/>
                <w:bCs/>
              </w:rPr>
            </w:pPr>
          </w:p>
        </w:tc>
      </w:tr>
      <w:tr w:rsidR="00DF4A10" w:rsidRPr="009B2848" w14:paraId="14A5C6BC" w14:textId="77777777" w:rsidTr="009A4807">
        <w:tc>
          <w:tcPr>
            <w:tcW w:w="2554" w:type="pct"/>
            <w:shd w:val="clear" w:color="auto" w:fill="FFBFBF" w:themeFill="accent6" w:themeFillTint="33"/>
            <w:vAlign w:val="center"/>
          </w:tcPr>
          <w:p w14:paraId="01059761" w14:textId="77777777" w:rsidR="00DF4A10" w:rsidRPr="009B2848" w:rsidRDefault="00DF4A10" w:rsidP="009A4807">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4E8D0FD9" w14:textId="77777777" w:rsidR="00DF4A10" w:rsidRPr="009B2848" w:rsidRDefault="00DF4A10" w:rsidP="009A4807">
            <w:pPr>
              <w:keepNext/>
              <w:spacing w:after="60"/>
              <w:jc w:val="center"/>
              <w:outlineLvl w:val="3"/>
              <w:rPr>
                <w:rFonts w:eastAsia="Times New Roman"/>
                <w:bCs/>
              </w:rPr>
            </w:pPr>
          </w:p>
        </w:tc>
      </w:tr>
      <w:tr w:rsidR="00DF4A10" w:rsidRPr="009B2848" w14:paraId="308C3FA1" w14:textId="77777777" w:rsidTr="009A4807">
        <w:tc>
          <w:tcPr>
            <w:tcW w:w="2500" w:type="pct"/>
            <w:shd w:val="clear" w:color="auto" w:fill="FFBFBF" w:themeFill="accent6" w:themeFillTint="33"/>
            <w:vAlign w:val="center"/>
          </w:tcPr>
          <w:p w14:paraId="36C5E381" w14:textId="77777777" w:rsidR="00DF4A10" w:rsidRPr="009B2848" w:rsidRDefault="00DF4A10" w:rsidP="009A4807">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60B59118" w14:textId="77777777" w:rsidR="00DF4A10" w:rsidRPr="009B2848" w:rsidRDefault="00DF4A10" w:rsidP="009A4807">
            <w:pPr>
              <w:keepNext/>
              <w:spacing w:after="60"/>
              <w:jc w:val="center"/>
              <w:outlineLvl w:val="3"/>
              <w:rPr>
                <w:rFonts w:eastAsia="Times New Roman"/>
                <w:bCs/>
              </w:rPr>
            </w:pPr>
          </w:p>
        </w:tc>
      </w:tr>
      <w:tr w:rsidR="00DF4A10" w:rsidRPr="009B2848" w14:paraId="7C04A82C" w14:textId="77777777" w:rsidTr="009A4807">
        <w:tc>
          <w:tcPr>
            <w:tcW w:w="2500" w:type="pct"/>
            <w:shd w:val="clear" w:color="auto" w:fill="FFBFBF" w:themeFill="accent6" w:themeFillTint="33"/>
            <w:vAlign w:val="center"/>
          </w:tcPr>
          <w:p w14:paraId="0F71CB46" w14:textId="77777777" w:rsidR="00DF4A10" w:rsidRPr="009B2848" w:rsidRDefault="00DF4A10" w:rsidP="009A4807">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B8FF05C" w14:textId="77777777" w:rsidR="00DF4A10" w:rsidRPr="009B2848" w:rsidRDefault="00DF4A10" w:rsidP="009A4807">
            <w:pPr>
              <w:keepNext/>
              <w:spacing w:after="60"/>
              <w:jc w:val="center"/>
              <w:outlineLvl w:val="3"/>
              <w:rPr>
                <w:rFonts w:eastAsia="Times New Roman"/>
                <w:bCs/>
              </w:rPr>
            </w:pPr>
          </w:p>
        </w:tc>
      </w:tr>
      <w:tr w:rsidR="00DF4A10" w:rsidRPr="009B2848" w14:paraId="63256F30" w14:textId="77777777" w:rsidTr="009A4807">
        <w:tc>
          <w:tcPr>
            <w:tcW w:w="2500" w:type="pct"/>
            <w:shd w:val="clear" w:color="auto" w:fill="FFBFBF" w:themeFill="accent6" w:themeFillTint="33"/>
            <w:vAlign w:val="center"/>
          </w:tcPr>
          <w:p w14:paraId="59B4AD5F" w14:textId="77777777" w:rsidR="00DF4A10" w:rsidRPr="009B2848" w:rsidRDefault="00DF4A10" w:rsidP="009A4807">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36C0C6D" w14:textId="77777777" w:rsidR="00DF4A10" w:rsidRPr="009B2848" w:rsidRDefault="00DF4A10" w:rsidP="009A4807">
            <w:pPr>
              <w:keepNext/>
              <w:spacing w:after="60"/>
              <w:jc w:val="center"/>
              <w:outlineLvl w:val="3"/>
              <w:rPr>
                <w:rFonts w:eastAsia="Times New Roman"/>
                <w:bCs/>
              </w:rPr>
            </w:pPr>
          </w:p>
        </w:tc>
      </w:tr>
      <w:tr w:rsidR="00DF4A10" w:rsidRPr="009B2848" w14:paraId="6CC65858" w14:textId="77777777" w:rsidTr="009A4807">
        <w:tc>
          <w:tcPr>
            <w:tcW w:w="2500" w:type="pct"/>
            <w:shd w:val="clear" w:color="auto" w:fill="FFBFBF" w:themeFill="accent6" w:themeFillTint="33"/>
            <w:vAlign w:val="center"/>
          </w:tcPr>
          <w:p w14:paraId="2E276A1E" w14:textId="77777777" w:rsidR="00DF4A10" w:rsidRPr="009B2848" w:rsidRDefault="00DF4A10" w:rsidP="009A4807">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91EC708" w14:textId="77777777" w:rsidR="00DF4A10" w:rsidRPr="009B2848" w:rsidRDefault="00DF4A10" w:rsidP="009A4807">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DF4A10" w:rsidRPr="00034484" w14:paraId="4B6F6BB2" w14:textId="77777777" w:rsidTr="009A4807">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0380B07" w14:textId="77777777" w:rsidR="00DF4A10" w:rsidRPr="00034484" w:rsidRDefault="00DF4A10" w:rsidP="009A4807">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510BC41D" w14:textId="77777777" w:rsidR="00DF4A10" w:rsidRPr="00034484" w:rsidRDefault="00DF4A10" w:rsidP="009A4807">
            <w:pPr>
              <w:outlineLvl w:val="3"/>
              <w:rPr>
                <w:bCs/>
              </w:rPr>
            </w:pPr>
          </w:p>
        </w:tc>
      </w:tr>
      <w:tr w:rsidR="00DF4A10" w:rsidRPr="00034484" w14:paraId="229F79E0" w14:textId="77777777" w:rsidTr="009A4807">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C83595E" w14:textId="77777777" w:rsidR="00DF4A10" w:rsidRPr="00034484" w:rsidRDefault="00DF4A10" w:rsidP="009A4807">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6082C7D" w14:textId="77777777" w:rsidR="00DF4A10" w:rsidRPr="00034484" w:rsidRDefault="00DF4A10" w:rsidP="009A4807">
            <w:pPr>
              <w:outlineLvl w:val="3"/>
              <w:rPr>
                <w:bCs/>
              </w:rPr>
            </w:pPr>
          </w:p>
        </w:tc>
      </w:tr>
      <w:tr w:rsidR="00DF4A10" w:rsidRPr="00034484" w14:paraId="5F835296" w14:textId="77777777" w:rsidTr="009A4807">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B133E45" w14:textId="77777777" w:rsidR="00DF4A10" w:rsidRPr="00034484" w:rsidRDefault="00DF4A10" w:rsidP="009A480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C48CA3E" w14:textId="77777777" w:rsidR="00DF4A10" w:rsidRPr="00034484" w:rsidRDefault="00DF4A10" w:rsidP="009A4807">
            <w:pPr>
              <w:outlineLvl w:val="3"/>
              <w:rPr>
                <w:bCs/>
              </w:rPr>
            </w:pPr>
          </w:p>
        </w:tc>
      </w:tr>
      <w:tr w:rsidR="00DF4A10" w:rsidRPr="00034484" w14:paraId="2862074F" w14:textId="77777777" w:rsidTr="009A480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C0428D2" w14:textId="77777777" w:rsidR="00DF4A10" w:rsidRPr="00034484" w:rsidRDefault="00DF4A10" w:rsidP="009A480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69EE272" w14:textId="77777777" w:rsidR="00DF4A10" w:rsidRPr="00034484" w:rsidRDefault="00DF4A10" w:rsidP="009A4807">
            <w:pPr>
              <w:outlineLvl w:val="3"/>
              <w:rPr>
                <w:bCs/>
              </w:rPr>
            </w:pPr>
          </w:p>
        </w:tc>
      </w:tr>
      <w:tr w:rsidR="00DF4A10" w:rsidRPr="00034484" w14:paraId="0E250C9A" w14:textId="77777777" w:rsidTr="009A480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3BF17A6" w14:textId="77777777" w:rsidR="00DF4A10" w:rsidRPr="00034484" w:rsidRDefault="00DF4A10" w:rsidP="009A480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4FB0CC0" w14:textId="77777777" w:rsidR="00DF4A10" w:rsidRPr="00034484" w:rsidRDefault="00DF4A10" w:rsidP="009A4807">
            <w:pPr>
              <w:outlineLvl w:val="3"/>
              <w:rPr>
                <w:bCs/>
              </w:rPr>
            </w:pPr>
          </w:p>
        </w:tc>
      </w:tr>
      <w:tr w:rsidR="00DF4A10" w:rsidRPr="00034484" w14:paraId="5F943B93" w14:textId="77777777" w:rsidTr="009A480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E61242C" w14:textId="77777777" w:rsidR="00DF4A10" w:rsidRPr="00034484" w:rsidRDefault="00DF4A10" w:rsidP="009A480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FB5769D" w14:textId="77777777" w:rsidR="00DF4A10" w:rsidRPr="00034484" w:rsidRDefault="00DF4A10" w:rsidP="009A4807">
            <w:pPr>
              <w:outlineLvl w:val="3"/>
              <w:rPr>
                <w:bCs/>
              </w:rPr>
            </w:pPr>
          </w:p>
        </w:tc>
      </w:tr>
      <w:tr w:rsidR="00DF4A10" w:rsidRPr="00034484" w14:paraId="46B3AD0E" w14:textId="77777777" w:rsidTr="009A4807">
        <w:tc>
          <w:tcPr>
            <w:tcW w:w="2500" w:type="pct"/>
            <w:tcBorders>
              <w:top w:val="single" w:sz="4" w:space="0" w:color="auto"/>
              <w:bottom w:val="nil"/>
              <w:right w:val="nil"/>
            </w:tcBorders>
            <w:shd w:val="clear" w:color="auto" w:fill="auto"/>
            <w:vAlign w:val="center"/>
          </w:tcPr>
          <w:p w14:paraId="54BE6EBC" w14:textId="77777777" w:rsidR="00DF4A10" w:rsidRPr="00034484" w:rsidRDefault="00DF4A10" w:rsidP="009A4807">
            <w:pPr>
              <w:rPr>
                <w:b/>
                <w:bCs/>
              </w:rPr>
            </w:pPr>
          </w:p>
        </w:tc>
        <w:tc>
          <w:tcPr>
            <w:tcW w:w="2481" w:type="pct"/>
            <w:tcBorders>
              <w:top w:val="single" w:sz="4" w:space="0" w:color="auto"/>
              <w:left w:val="nil"/>
              <w:bottom w:val="nil"/>
            </w:tcBorders>
            <w:shd w:val="clear" w:color="auto" w:fill="auto"/>
            <w:vAlign w:val="center"/>
          </w:tcPr>
          <w:p w14:paraId="28AB1790" w14:textId="77777777" w:rsidR="00DF4A10" w:rsidRPr="00034484" w:rsidRDefault="00DF4A10" w:rsidP="009A4807">
            <w:pPr>
              <w:rPr>
                <w:bCs/>
              </w:rPr>
            </w:pPr>
          </w:p>
        </w:tc>
      </w:tr>
    </w:tbl>
    <w:p w14:paraId="7602BF56" w14:textId="77777777" w:rsidR="00DF4A10" w:rsidRDefault="00DF4A10" w:rsidP="00DF4A10">
      <w:pPr>
        <w:rPr>
          <w:b/>
          <w:bCs/>
        </w:rPr>
      </w:pPr>
    </w:p>
    <w:tbl>
      <w:tblPr>
        <w:tblStyle w:val="Mkatabulky"/>
        <w:tblW w:w="0" w:type="auto"/>
        <w:tblLook w:val="04A0" w:firstRow="1" w:lastRow="0" w:firstColumn="1" w:lastColumn="0" w:noHBand="0" w:noVBand="1"/>
      </w:tblPr>
      <w:tblGrid>
        <w:gridCol w:w="2950"/>
        <w:gridCol w:w="2885"/>
        <w:gridCol w:w="2885"/>
      </w:tblGrid>
      <w:tr w:rsidR="00DF4A10" w:rsidRPr="00034484" w14:paraId="47C8A420" w14:textId="77777777" w:rsidTr="009A4807">
        <w:tc>
          <w:tcPr>
            <w:tcW w:w="2950" w:type="dxa"/>
            <w:shd w:val="clear" w:color="auto" w:fill="FFBFBF" w:themeFill="accent6" w:themeFillTint="33"/>
          </w:tcPr>
          <w:p w14:paraId="62732A7F" w14:textId="77777777" w:rsidR="00DF4A10" w:rsidRPr="00034484" w:rsidRDefault="00DF4A10" w:rsidP="009A4807">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7322579" w14:textId="77777777" w:rsidR="00DF4A10" w:rsidRPr="00034484" w:rsidRDefault="00DF4A10" w:rsidP="009A4807">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9D47CE8" w14:textId="40D7923B" w:rsidR="00753480" w:rsidRDefault="00DF4A10" w:rsidP="009A4807">
            <w:pPr>
              <w:spacing w:after="60"/>
              <w:outlineLvl w:val="3"/>
              <w:rPr>
                <w:bCs/>
              </w:rPr>
            </w:pPr>
            <w:r w:rsidRPr="00034484">
              <w:rPr>
                <w:b/>
                <w:bCs/>
              </w:rPr>
              <w:t>Hodnota poddodávky</w:t>
            </w:r>
            <w:r w:rsidRPr="00034484">
              <w:rPr>
                <w:bCs/>
              </w:rPr>
              <w:t xml:space="preserve"> v % ze smluvní ceny díla a konkrétní částka v Kč </w:t>
            </w:r>
          </w:p>
          <w:p w14:paraId="1C1B6D99" w14:textId="77777777" w:rsidR="00753480" w:rsidRPr="00753480" w:rsidRDefault="00753480" w:rsidP="00753480"/>
          <w:p w14:paraId="6715CA08" w14:textId="77777777" w:rsidR="00753480" w:rsidRPr="00753480" w:rsidRDefault="00753480" w:rsidP="00753480"/>
          <w:p w14:paraId="4223DD3B" w14:textId="77777777" w:rsidR="00753480" w:rsidRPr="00753480" w:rsidRDefault="00753480" w:rsidP="00753480"/>
          <w:p w14:paraId="2911B129" w14:textId="49F47471" w:rsidR="00DF4A10" w:rsidRPr="00753480" w:rsidRDefault="00DF4A10" w:rsidP="00753480"/>
        </w:tc>
      </w:tr>
      <w:tr w:rsidR="00DF4A10" w:rsidRPr="00034484" w14:paraId="20B93D5C" w14:textId="77777777" w:rsidTr="009A4807">
        <w:tc>
          <w:tcPr>
            <w:tcW w:w="2950" w:type="dxa"/>
            <w:vAlign w:val="center"/>
          </w:tcPr>
          <w:p w14:paraId="774D4347" w14:textId="77777777" w:rsidR="00DF4A10" w:rsidRPr="00034484" w:rsidRDefault="00DF4A10" w:rsidP="009A4807">
            <w:pPr>
              <w:spacing w:after="60"/>
              <w:outlineLvl w:val="3"/>
              <w:rPr>
                <w:bCs/>
              </w:rPr>
            </w:pPr>
          </w:p>
        </w:tc>
        <w:tc>
          <w:tcPr>
            <w:tcW w:w="2885" w:type="dxa"/>
            <w:vAlign w:val="center"/>
          </w:tcPr>
          <w:p w14:paraId="6A1AEAF5" w14:textId="77777777" w:rsidR="00DF4A10" w:rsidRPr="00034484" w:rsidRDefault="00DF4A10" w:rsidP="009A4807">
            <w:pPr>
              <w:spacing w:after="60"/>
              <w:outlineLvl w:val="3"/>
              <w:rPr>
                <w:bCs/>
              </w:rPr>
            </w:pPr>
          </w:p>
        </w:tc>
        <w:tc>
          <w:tcPr>
            <w:tcW w:w="2885" w:type="dxa"/>
            <w:vAlign w:val="center"/>
          </w:tcPr>
          <w:p w14:paraId="25B4B610" w14:textId="77777777" w:rsidR="00DF4A10" w:rsidRPr="00034484" w:rsidRDefault="00DF4A10" w:rsidP="009A4807">
            <w:pPr>
              <w:spacing w:after="60"/>
              <w:outlineLvl w:val="3"/>
              <w:rPr>
                <w:bCs/>
              </w:rPr>
            </w:pPr>
          </w:p>
        </w:tc>
      </w:tr>
      <w:tr w:rsidR="00DF4A10" w:rsidRPr="00034484" w14:paraId="73F31CBD" w14:textId="77777777" w:rsidTr="009A4807">
        <w:tc>
          <w:tcPr>
            <w:tcW w:w="2950" w:type="dxa"/>
            <w:vAlign w:val="center"/>
          </w:tcPr>
          <w:p w14:paraId="7D73B913" w14:textId="77777777" w:rsidR="00DF4A10" w:rsidRPr="00034484" w:rsidRDefault="00DF4A10" w:rsidP="009A4807">
            <w:pPr>
              <w:spacing w:after="60"/>
              <w:outlineLvl w:val="3"/>
              <w:rPr>
                <w:bCs/>
              </w:rPr>
            </w:pPr>
          </w:p>
        </w:tc>
        <w:tc>
          <w:tcPr>
            <w:tcW w:w="2885" w:type="dxa"/>
            <w:vAlign w:val="center"/>
          </w:tcPr>
          <w:p w14:paraId="5B90191E" w14:textId="77777777" w:rsidR="00DF4A10" w:rsidRPr="00034484" w:rsidRDefault="00DF4A10" w:rsidP="009A4807">
            <w:pPr>
              <w:spacing w:after="60"/>
              <w:outlineLvl w:val="3"/>
              <w:rPr>
                <w:bCs/>
              </w:rPr>
            </w:pPr>
          </w:p>
        </w:tc>
        <w:tc>
          <w:tcPr>
            <w:tcW w:w="2885" w:type="dxa"/>
            <w:vAlign w:val="center"/>
          </w:tcPr>
          <w:p w14:paraId="4220809F" w14:textId="77777777" w:rsidR="00DF4A10" w:rsidRPr="00034484" w:rsidRDefault="00DF4A10" w:rsidP="009A4807">
            <w:pPr>
              <w:spacing w:after="60"/>
              <w:outlineLvl w:val="3"/>
              <w:rPr>
                <w:bCs/>
              </w:rPr>
            </w:pPr>
          </w:p>
        </w:tc>
      </w:tr>
      <w:tr w:rsidR="00DF4A10" w:rsidRPr="00034484" w14:paraId="2C5E9F4B" w14:textId="77777777" w:rsidTr="009A4807">
        <w:tc>
          <w:tcPr>
            <w:tcW w:w="2950" w:type="dxa"/>
            <w:vAlign w:val="center"/>
          </w:tcPr>
          <w:p w14:paraId="50A27BB7" w14:textId="77777777" w:rsidR="00DF4A10" w:rsidRPr="00034484" w:rsidRDefault="00DF4A10" w:rsidP="009A4807">
            <w:pPr>
              <w:spacing w:after="60"/>
              <w:outlineLvl w:val="3"/>
              <w:rPr>
                <w:bCs/>
              </w:rPr>
            </w:pPr>
          </w:p>
        </w:tc>
        <w:tc>
          <w:tcPr>
            <w:tcW w:w="2885" w:type="dxa"/>
            <w:vAlign w:val="center"/>
          </w:tcPr>
          <w:p w14:paraId="0470FB78" w14:textId="77777777" w:rsidR="00DF4A10" w:rsidRPr="00034484" w:rsidRDefault="00DF4A10" w:rsidP="009A4807">
            <w:pPr>
              <w:spacing w:after="60"/>
              <w:outlineLvl w:val="3"/>
              <w:rPr>
                <w:bCs/>
              </w:rPr>
            </w:pPr>
          </w:p>
        </w:tc>
        <w:tc>
          <w:tcPr>
            <w:tcW w:w="2885" w:type="dxa"/>
            <w:vAlign w:val="center"/>
          </w:tcPr>
          <w:p w14:paraId="7D6BD1DA" w14:textId="77777777" w:rsidR="00DF4A10" w:rsidRPr="00034484" w:rsidRDefault="00DF4A10" w:rsidP="009A4807">
            <w:pPr>
              <w:spacing w:after="60"/>
              <w:outlineLvl w:val="3"/>
              <w:rPr>
                <w:bCs/>
              </w:rPr>
            </w:pPr>
          </w:p>
        </w:tc>
      </w:tr>
      <w:tr w:rsidR="00DF4A10" w:rsidRPr="00034484" w14:paraId="1DB97A20" w14:textId="77777777" w:rsidTr="009A4807">
        <w:tc>
          <w:tcPr>
            <w:tcW w:w="2950" w:type="dxa"/>
            <w:vAlign w:val="center"/>
          </w:tcPr>
          <w:p w14:paraId="4511C6E7" w14:textId="77777777" w:rsidR="00DF4A10" w:rsidRPr="00034484" w:rsidRDefault="00DF4A10" w:rsidP="009A4807">
            <w:pPr>
              <w:spacing w:after="60"/>
              <w:outlineLvl w:val="3"/>
              <w:rPr>
                <w:bCs/>
              </w:rPr>
            </w:pPr>
          </w:p>
        </w:tc>
        <w:tc>
          <w:tcPr>
            <w:tcW w:w="2885" w:type="dxa"/>
            <w:vAlign w:val="center"/>
          </w:tcPr>
          <w:p w14:paraId="560870C5" w14:textId="77777777" w:rsidR="00DF4A10" w:rsidRPr="00034484" w:rsidRDefault="00DF4A10" w:rsidP="009A4807">
            <w:pPr>
              <w:spacing w:after="60"/>
              <w:outlineLvl w:val="3"/>
              <w:rPr>
                <w:bCs/>
              </w:rPr>
            </w:pPr>
          </w:p>
        </w:tc>
        <w:tc>
          <w:tcPr>
            <w:tcW w:w="2885" w:type="dxa"/>
            <w:vAlign w:val="center"/>
          </w:tcPr>
          <w:p w14:paraId="1CDB2224" w14:textId="77777777" w:rsidR="00DF4A10" w:rsidRPr="00034484" w:rsidRDefault="00DF4A10" w:rsidP="009A4807">
            <w:pPr>
              <w:spacing w:after="60"/>
              <w:outlineLvl w:val="3"/>
              <w:rPr>
                <w:bCs/>
              </w:rPr>
            </w:pPr>
          </w:p>
        </w:tc>
      </w:tr>
    </w:tbl>
    <w:p w14:paraId="6F8ED631" w14:textId="77777777" w:rsidR="00DF4A10" w:rsidRPr="00034484" w:rsidRDefault="00DF4A10" w:rsidP="00DF4A10">
      <w:pPr>
        <w:rPr>
          <w:b/>
          <w:bCs/>
        </w:rPr>
      </w:pPr>
    </w:p>
    <w:tbl>
      <w:tblPr>
        <w:tblStyle w:val="Mkatabulky"/>
        <w:tblW w:w="5000" w:type="pct"/>
        <w:tblLook w:val="04A0" w:firstRow="1" w:lastRow="0" w:firstColumn="1" w:lastColumn="0" w:noHBand="0" w:noVBand="1"/>
      </w:tblPr>
      <w:tblGrid>
        <w:gridCol w:w="5874"/>
        <w:gridCol w:w="2846"/>
      </w:tblGrid>
      <w:tr w:rsidR="00DF4A10" w:rsidRPr="00034484" w14:paraId="699483CC" w14:textId="77777777" w:rsidTr="009A4807">
        <w:tc>
          <w:tcPr>
            <w:tcW w:w="5874" w:type="dxa"/>
            <w:shd w:val="clear" w:color="auto" w:fill="FFBFBF" w:themeFill="accent6" w:themeFillTint="33"/>
            <w:vAlign w:val="center"/>
          </w:tcPr>
          <w:p w14:paraId="55BC1B52" w14:textId="77777777" w:rsidR="00DF4A10" w:rsidRPr="00034484" w:rsidRDefault="00DF4A10" w:rsidP="009A4807">
            <w:pPr>
              <w:spacing w:after="60"/>
              <w:outlineLvl w:val="3"/>
              <w:rPr>
                <w:b/>
                <w:bCs/>
              </w:rPr>
            </w:pPr>
            <w:r w:rsidRPr="00034484">
              <w:rPr>
                <w:b/>
                <w:bCs/>
              </w:rPr>
              <w:t>Rozsah prací:</w:t>
            </w:r>
          </w:p>
          <w:p w14:paraId="2C710D01" w14:textId="77777777" w:rsidR="00DF4A10" w:rsidRPr="00034484" w:rsidRDefault="00DF4A10" w:rsidP="009A4807">
            <w:pPr>
              <w:spacing w:after="60"/>
              <w:outlineLvl w:val="3"/>
              <w:rPr>
                <w:bCs/>
              </w:rPr>
            </w:pPr>
            <w:r w:rsidRPr="00034484">
              <w:rPr>
                <w:bCs/>
              </w:rPr>
              <w:t>(dle předmětu díla / předmětu plnění VZ)</w:t>
            </w:r>
          </w:p>
        </w:tc>
        <w:tc>
          <w:tcPr>
            <w:tcW w:w="2910" w:type="dxa"/>
            <w:vAlign w:val="center"/>
          </w:tcPr>
          <w:p w14:paraId="080CAEA4" w14:textId="77777777" w:rsidR="00DF4A10" w:rsidRPr="00034484" w:rsidRDefault="00DF4A10" w:rsidP="009A4807">
            <w:pPr>
              <w:spacing w:after="60"/>
              <w:outlineLvl w:val="3"/>
              <w:rPr>
                <w:bCs/>
              </w:rPr>
            </w:pPr>
          </w:p>
        </w:tc>
      </w:tr>
      <w:tr w:rsidR="00DF4A10" w:rsidRPr="00034484" w14:paraId="4B24CF20" w14:textId="77777777" w:rsidTr="009A4807">
        <w:tc>
          <w:tcPr>
            <w:tcW w:w="5874" w:type="dxa"/>
            <w:shd w:val="clear" w:color="auto" w:fill="FFBFBF" w:themeFill="accent6" w:themeFillTint="33"/>
            <w:vAlign w:val="center"/>
          </w:tcPr>
          <w:p w14:paraId="0191081F" w14:textId="77777777" w:rsidR="00DF4A10" w:rsidRPr="00034484" w:rsidRDefault="00DF4A10" w:rsidP="009A4807">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33F14D07" w14:textId="77777777" w:rsidR="00DF4A10" w:rsidRPr="00034484" w:rsidRDefault="00DF4A10" w:rsidP="009A4807">
            <w:pPr>
              <w:spacing w:after="60"/>
              <w:outlineLvl w:val="3"/>
              <w:rPr>
                <w:bCs/>
              </w:rPr>
            </w:pPr>
          </w:p>
        </w:tc>
      </w:tr>
      <w:tr w:rsidR="00DF4A10" w:rsidRPr="00034484" w14:paraId="25BA1AAB" w14:textId="77777777" w:rsidTr="009A4807">
        <w:tc>
          <w:tcPr>
            <w:tcW w:w="5874" w:type="dxa"/>
            <w:shd w:val="clear" w:color="auto" w:fill="FFBFBF" w:themeFill="accent6" w:themeFillTint="33"/>
            <w:vAlign w:val="center"/>
          </w:tcPr>
          <w:p w14:paraId="5E2ACBD6" w14:textId="77777777" w:rsidR="00DF4A10" w:rsidRPr="00034484" w:rsidRDefault="00DF4A10" w:rsidP="009A4807">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2ADAC4BC" w14:textId="77777777" w:rsidR="00DF4A10" w:rsidRPr="00034484" w:rsidRDefault="00DF4A10" w:rsidP="009A4807">
            <w:pPr>
              <w:spacing w:after="60"/>
              <w:outlineLvl w:val="3"/>
              <w:rPr>
                <w:bCs/>
              </w:rPr>
            </w:pPr>
          </w:p>
        </w:tc>
      </w:tr>
      <w:tr w:rsidR="00DF4A10" w:rsidRPr="00034484" w14:paraId="35E12133" w14:textId="77777777" w:rsidTr="009A4807">
        <w:tc>
          <w:tcPr>
            <w:tcW w:w="5874" w:type="dxa"/>
            <w:shd w:val="clear" w:color="auto" w:fill="FFBFBF" w:themeFill="accent6" w:themeFillTint="33"/>
            <w:vAlign w:val="center"/>
          </w:tcPr>
          <w:p w14:paraId="6F9DD8B3" w14:textId="77777777" w:rsidR="00DF4A10" w:rsidRPr="00034484" w:rsidRDefault="00DF4A10" w:rsidP="009A4807">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158F4F47" w14:textId="77777777" w:rsidR="00DF4A10" w:rsidRPr="00034484" w:rsidRDefault="00DF4A10" w:rsidP="009A4807">
            <w:pPr>
              <w:spacing w:after="60"/>
              <w:outlineLvl w:val="3"/>
              <w:rPr>
                <w:bCs/>
              </w:rPr>
            </w:pPr>
          </w:p>
        </w:tc>
      </w:tr>
      <w:tr w:rsidR="00DF4A10" w:rsidRPr="00034484" w14:paraId="57AF34FE" w14:textId="77777777" w:rsidTr="009A4807">
        <w:tc>
          <w:tcPr>
            <w:tcW w:w="5874" w:type="dxa"/>
            <w:shd w:val="clear" w:color="auto" w:fill="FFBFBF" w:themeFill="accent6" w:themeFillTint="33"/>
            <w:vAlign w:val="center"/>
          </w:tcPr>
          <w:p w14:paraId="18C3632B" w14:textId="77777777" w:rsidR="00DF4A10" w:rsidRPr="00034484" w:rsidRDefault="00DF4A10" w:rsidP="009A4807">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1AC02098" w14:textId="77777777" w:rsidR="00DF4A10" w:rsidRPr="00034484" w:rsidRDefault="00DF4A10" w:rsidP="009A4807">
            <w:pPr>
              <w:spacing w:after="60"/>
              <w:outlineLvl w:val="3"/>
              <w:rPr>
                <w:bCs/>
              </w:rPr>
            </w:pPr>
          </w:p>
        </w:tc>
      </w:tr>
      <w:tr w:rsidR="00DF4A10" w:rsidRPr="00034484" w14:paraId="37CBC840" w14:textId="77777777" w:rsidTr="009A4807">
        <w:tc>
          <w:tcPr>
            <w:tcW w:w="5874" w:type="dxa"/>
            <w:shd w:val="clear" w:color="auto" w:fill="FFBFBF" w:themeFill="accent6" w:themeFillTint="33"/>
            <w:vAlign w:val="center"/>
          </w:tcPr>
          <w:p w14:paraId="7790E2F1" w14:textId="77777777" w:rsidR="00DF4A10" w:rsidRPr="00034484" w:rsidRDefault="00DF4A10" w:rsidP="009A4807">
            <w:pPr>
              <w:spacing w:after="60"/>
              <w:outlineLvl w:val="3"/>
              <w:rPr>
                <w:b/>
                <w:bCs/>
              </w:rPr>
            </w:pPr>
            <w:r w:rsidRPr="00034484">
              <w:rPr>
                <w:b/>
                <w:bCs/>
              </w:rPr>
              <w:t>Dílo probíhalo na trati</w:t>
            </w:r>
            <w:r w:rsidRPr="00034484">
              <w:rPr>
                <w:bCs/>
              </w:rPr>
              <w:t xml:space="preserve">* širé (mezistaniční </w:t>
            </w:r>
            <w:proofErr w:type="gramStart"/>
            <w:r w:rsidRPr="00034484">
              <w:rPr>
                <w:bCs/>
              </w:rPr>
              <w:t>úsek)/</w:t>
            </w:r>
            <w:proofErr w:type="gramEnd"/>
            <w:r w:rsidRPr="00034484">
              <w:rPr>
                <w:bCs/>
              </w:rPr>
              <w:t xml:space="preserve"> ve stanici</w:t>
            </w:r>
          </w:p>
        </w:tc>
        <w:tc>
          <w:tcPr>
            <w:tcW w:w="2910" w:type="dxa"/>
            <w:vAlign w:val="center"/>
          </w:tcPr>
          <w:p w14:paraId="0C5F1C42" w14:textId="77777777" w:rsidR="00DF4A10" w:rsidRPr="00034484" w:rsidRDefault="00DF4A10" w:rsidP="009A4807">
            <w:pPr>
              <w:spacing w:after="60"/>
              <w:outlineLvl w:val="3"/>
              <w:rPr>
                <w:bCs/>
              </w:rPr>
            </w:pPr>
          </w:p>
        </w:tc>
      </w:tr>
      <w:tr w:rsidR="00DF4A10" w:rsidRPr="00034484" w14:paraId="798AB9D7" w14:textId="77777777" w:rsidTr="009A4807">
        <w:tc>
          <w:tcPr>
            <w:tcW w:w="5874" w:type="dxa"/>
            <w:shd w:val="clear" w:color="auto" w:fill="FFBFBF" w:themeFill="accent6" w:themeFillTint="33"/>
            <w:vAlign w:val="center"/>
          </w:tcPr>
          <w:p w14:paraId="1FCE028A" w14:textId="77777777" w:rsidR="00DF4A10" w:rsidRPr="00034484" w:rsidRDefault="00DF4A10" w:rsidP="009A4807">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3D441FF4" w14:textId="77777777" w:rsidR="00DF4A10" w:rsidRPr="00034484" w:rsidRDefault="00DF4A10" w:rsidP="009A4807">
            <w:pPr>
              <w:spacing w:after="60"/>
              <w:outlineLvl w:val="3"/>
              <w:rPr>
                <w:bCs/>
              </w:rPr>
            </w:pPr>
          </w:p>
        </w:tc>
      </w:tr>
      <w:tr w:rsidR="00DF4A10" w:rsidRPr="00034484" w14:paraId="6DFE4854" w14:textId="77777777" w:rsidTr="009A4807">
        <w:tc>
          <w:tcPr>
            <w:tcW w:w="5874" w:type="dxa"/>
            <w:shd w:val="clear" w:color="auto" w:fill="FFBFBF" w:themeFill="accent6" w:themeFillTint="33"/>
            <w:vAlign w:val="center"/>
          </w:tcPr>
          <w:p w14:paraId="5A086404" w14:textId="77777777" w:rsidR="00DF4A10" w:rsidRPr="00034484" w:rsidRDefault="00DF4A10" w:rsidP="009A4807">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EF1D17C" w14:textId="77777777" w:rsidR="00DF4A10" w:rsidRPr="00034484" w:rsidRDefault="00DF4A10" w:rsidP="009A4807">
            <w:pPr>
              <w:spacing w:after="60"/>
              <w:outlineLvl w:val="3"/>
              <w:rPr>
                <w:bCs/>
              </w:rPr>
            </w:pPr>
          </w:p>
        </w:tc>
      </w:tr>
      <w:tr w:rsidR="00DF4A10" w:rsidRPr="00034484" w14:paraId="373C79FC" w14:textId="77777777" w:rsidTr="009A4807">
        <w:tc>
          <w:tcPr>
            <w:tcW w:w="5874" w:type="dxa"/>
            <w:shd w:val="clear" w:color="auto" w:fill="FFBFBF" w:themeFill="accent6" w:themeFillTint="33"/>
            <w:vAlign w:val="center"/>
          </w:tcPr>
          <w:p w14:paraId="4F29A6E4" w14:textId="77777777" w:rsidR="00DF4A10" w:rsidRPr="00034484" w:rsidRDefault="00DF4A10" w:rsidP="009A4807">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BF453B8" w14:textId="77777777" w:rsidR="00DF4A10" w:rsidRPr="00034484" w:rsidRDefault="00DF4A10" w:rsidP="009A4807">
            <w:pPr>
              <w:spacing w:after="60"/>
              <w:outlineLvl w:val="3"/>
              <w:rPr>
                <w:bCs/>
              </w:rPr>
            </w:pPr>
          </w:p>
        </w:tc>
      </w:tr>
      <w:tr w:rsidR="00DF4A10" w:rsidRPr="00034484" w14:paraId="3FBA6078" w14:textId="77777777" w:rsidTr="009A4807">
        <w:tc>
          <w:tcPr>
            <w:tcW w:w="5874" w:type="dxa"/>
            <w:shd w:val="clear" w:color="auto" w:fill="FFBFBF" w:themeFill="accent6" w:themeFillTint="33"/>
            <w:vAlign w:val="center"/>
          </w:tcPr>
          <w:p w14:paraId="26207E9B" w14:textId="77777777" w:rsidR="00DF4A10" w:rsidRPr="00034484" w:rsidRDefault="00DF4A10" w:rsidP="009A4807">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47A5D3C7" w14:textId="77777777" w:rsidR="00DF4A10" w:rsidRPr="00034484" w:rsidRDefault="00DF4A10" w:rsidP="009A4807">
            <w:pPr>
              <w:spacing w:after="60"/>
              <w:outlineLvl w:val="3"/>
              <w:rPr>
                <w:bCs/>
              </w:rPr>
            </w:pPr>
          </w:p>
        </w:tc>
      </w:tr>
      <w:tr w:rsidR="00DF4A10" w:rsidRPr="00034484" w14:paraId="0DD92F6F" w14:textId="77777777" w:rsidTr="009A4807">
        <w:tc>
          <w:tcPr>
            <w:tcW w:w="5874" w:type="dxa"/>
            <w:shd w:val="clear" w:color="auto" w:fill="FFBFBF" w:themeFill="accent6" w:themeFillTint="33"/>
            <w:vAlign w:val="center"/>
          </w:tcPr>
          <w:p w14:paraId="6C13BA00" w14:textId="77777777" w:rsidR="00DF4A10" w:rsidRPr="00034484" w:rsidRDefault="00DF4A10" w:rsidP="009A4807">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4BD38D1B" w14:textId="77777777" w:rsidR="00DF4A10" w:rsidRPr="00034484" w:rsidRDefault="00DF4A10" w:rsidP="009A4807">
            <w:pPr>
              <w:spacing w:after="60"/>
              <w:outlineLvl w:val="3"/>
              <w:rPr>
                <w:bCs/>
              </w:rPr>
            </w:pPr>
          </w:p>
        </w:tc>
      </w:tr>
      <w:tr w:rsidR="00DF4A10" w:rsidRPr="00034484" w14:paraId="28F4B244" w14:textId="77777777" w:rsidTr="009A4807">
        <w:tc>
          <w:tcPr>
            <w:tcW w:w="5874" w:type="dxa"/>
            <w:shd w:val="clear" w:color="auto" w:fill="FFBFBF" w:themeFill="accent6" w:themeFillTint="33"/>
            <w:vAlign w:val="center"/>
          </w:tcPr>
          <w:p w14:paraId="5FFD7B02" w14:textId="77777777" w:rsidR="00DF4A10" w:rsidRPr="00034484" w:rsidRDefault="00DF4A10" w:rsidP="009A4807">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A64D2B9" w14:textId="77777777" w:rsidR="00DF4A10" w:rsidRPr="00034484" w:rsidRDefault="00DF4A10" w:rsidP="009A4807">
            <w:pPr>
              <w:spacing w:after="60"/>
              <w:outlineLvl w:val="3"/>
              <w:rPr>
                <w:bCs/>
              </w:rPr>
            </w:pPr>
          </w:p>
        </w:tc>
      </w:tr>
      <w:tr w:rsidR="00DF4A10" w:rsidRPr="00034484" w14:paraId="5554090E" w14:textId="77777777" w:rsidTr="009A4807">
        <w:tc>
          <w:tcPr>
            <w:tcW w:w="5874" w:type="dxa"/>
            <w:shd w:val="clear" w:color="auto" w:fill="FFBFBF" w:themeFill="accent6" w:themeFillTint="33"/>
            <w:vAlign w:val="center"/>
          </w:tcPr>
          <w:p w14:paraId="4E6790E0" w14:textId="77777777" w:rsidR="00DF4A10" w:rsidRPr="00034484" w:rsidRDefault="00DF4A10" w:rsidP="009A4807">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62DC7B9" w14:textId="77777777" w:rsidR="00DF4A10" w:rsidRPr="00034484" w:rsidRDefault="00DF4A10" w:rsidP="009A4807">
            <w:pPr>
              <w:spacing w:after="60"/>
              <w:outlineLvl w:val="3"/>
              <w:rPr>
                <w:bCs/>
              </w:rPr>
            </w:pPr>
          </w:p>
        </w:tc>
      </w:tr>
      <w:tr w:rsidR="00DF4A10" w:rsidRPr="00034484" w14:paraId="6D90301C" w14:textId="77777777" w:rsidTr="009A4807">
        <w:tc>
          <w:tcPr>
            <w:tcW w:w="5874" w:type="dxa"/>
            <w:shd w:val="clear" w:color="auto" w:fill="FFBFBF" w:themeFill="accent6" w:themeFillTint="33"/>
            <w:vAlign w:val="center"/>
          </w:tcPr>
          <w:p w14:paraId="13EC39E0" w14:textId="77777777" w:rsidR="00DF4A10" w:rsidRPr="00034484" w:rsidRDefault="00DF4A10" w:rsidP="009A4807">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68750D68" w14:textId="77777777" w:rsidR="00DF4A10" w:rsidRPr="00034484" w:rsidRDefault="00DF4A10" w:rsidP="009A4807">
            <w:pPr>
              <w:outlineLvl w:val="3"/>
              <w:rPr>
                <w:bCs/>
              </w:rPr>
            </w:pPr>
          </w:p>
        </w:tc>
      </w:tr>
      <w:tr w:rsidR="00DF4A10" w:rsidRPr="00034484" w14:paraId="529C52B9" w14:textId="77777777" w:rsidTr="009A4807">
        <w:tc>
          <w:tcPr>
            <w:tcW w:w="5874" w:type="dxa"/>
            <w:shd w:val="clear" w:color="auto" w:fill="FFBFBF" w:themeFill="accent6" w:themeFillTint="33"/>
            <w:vAlign w:val="center"/>
          </w:tcPr>
          <w:p w14:paraId="4F92A080" w14:textId="77777777" w:rsidR="00DF4A10" w:rsidRPr="00034484" w:rsidRDefault="00DF4A10" w:rsidP="009A4807">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472431EE" w14:textId="77777777" w:rsidR="00DF4A10" w:rsidRPr="00034484" w:rsidRDefault="00DF4A10" w:rsidP="009A4807">
            <w:pPr>
              <w:outlineLvl w:val="3"/>
              <w:rPr>
                <w:bCs/>
              </w:rPr>
            </w:pPr>
          </w:p>
        </w:tc>
      </w:tr>
      <w:tr w:rsidR="00DF4A10" w:rsidRPr="00034484" w14:paraId="6FDFEDF4" w14:textId="77777777" w:rsidTr="009A4807">
        <w:tc>
          <w:tcPr>
            <w:tcW w:w="5874" w:type="dxa"/>
            <w:shd w:val="clear" w:color="auto" w:fill="FFBFBF" w:themeFill="accent6" w:themeFillTint="33"/>
            <w:vAlign w:val="center"/>
          </w:tcPr>
          <w:p w14:paraId="521E6630" w14:textId="77777777" w:rsidR="00DF4A10" w:rsidRPr="00034484" w:rsidRDefault="00DF4A10" w:rsidP="009A4807">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73431740" w14:textId="77777777" w:rsidR="00DF4A10" w:rsidRPr="00034484" w:rsidRDefault="00DF4A10" w:rsidP="009A4807">
            <w:pPr>
              <w:outlineLvl w:val="3"/>
              <w:rPr>
                <w:bCs/>
              </w:rPr>
            </w:pPr>
          </w:p>
        </w:tc>
      </w:tr>
      <w:tr w:rsidR="00DF4A10" w:rsidRPr="00034484" w14:paraId="68FA1589" w14:textId="77777777" w:rsidTr="009A4807">
        <w:tc>
          <w:tcPr>
            <w:tcW w:w="5874" w:type="dxa"/>
            <w:shd w:val="clear" w:color="auto" w:fill="FFBFBF" w:themeFill="accent6" w:themeFillTint="33"/>
            <w:vAlign w:val="center"/>
          </w:tcPr>
          <w:p w14:paraId="7CB8A5A5" w14:textId="77777777" w:rsidR="00DF4A10" w:rsidRPr="00034484" w:rsidRDefault="00DF4A10" w:rsidP="009A4807">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52B79C75" w14:textId="77777777" w:rsidR="00DF4A10" w:rsidRPr="00034484" w:rsidRDefault="00DF4A10" w:rsidP="009A4807">
            <w:pPr>
              <w:outlineLvl w:val="3"/>
              <w:rPr>
                <w:bCs/>
              </w:rPr>
            </w:pPr>
          </w:p>
        </w:tc>
      </w:tr>
      <w:tr w:rsidR="00DF4A10" w:rsidRPr="00034484" w14:paraId="6D6A56C8" w14:textId="77777777" w:rsidTr="009A4807">
        <w:tc>
          <w:tcPr>
            <w:tcW w:w="5874" w:type="dxa"/>
            <w:shd w:val="clear" w:color="auto" w:fill="FFBFBF" w:themeFill="accent6" w:themeFillTint="33"/>
            <w:vAlign w:val="center"/>
          </w:tcPr>
          <w:p w14:paraId="5D190B39" w14:textId="77777777" w:rsidR="00DF4A10" w:rsidRPr="00034484" w:rsidRDefault="00DF4A10" w:rsidP="009A4807">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4D07D79" w14:textId="77777777" w:rsidR="00DF4A10" w:rsidRPr="00034484" w:rsidRDefault="00DF4A10" w:rsidP="009A4807">
            <w:pPr>
              <w:outlineLvl w:val="3"/>
              <w:rPr>
                <w:bCs/>
              </w:rPr>
            </w:pPr>
          </w:p>
        </w:tc>
      </w:tr>
      <w:tr w:rsidR="00DF4A10" w:rsidRPr="00034484" w14:paraId="5368DD89" w14:textId="77777777" w:rsidTr="009A4807">
        <w:tc>
          <w:tcPr>
            <w:tcW w:w="5874" w:type="dxa"/>
            <w:shd w:val="clear" w:color="auto" w:fill="FFBFBF" w:themeFill="accent6" w:themeFillTint="33"/>
            <w:vAlign w:val="center"/>
          </w:tcPr>
          <w:p w14:paraId="23902FF8" w14:textId="77777777" w:rsidR="00DF4A10" w:rsidRPr="00034484" w:rsidRDefault="00DF4A10" w:rsidP="009A4807">
            <w:pPr>
              <w:spacing w:after="60"/>
              <w:outlineLvl w:val="3"/>
              <w:rPr>
                <w:b/>
                <w:bCs/>
              </w:rPr>
            </w:pPr>
            <w:r w:rsidRPr="00034484">
              <w:rPr>
                <w:b/>
                <w:bCs/>
              </w:rPr>
              <w:t>Zhotovitel vyhrazeného plnění:</w:t>
            </w:r>
          </w:p>
        </w:tc>
        <w:tc>
          <w:tcPr>
            <w:tcW w:w="2910" w:type="dxa"/>
            <w:vAlign w:val="center"/>
          </w:tcPr>
          <w:p w14:paraId="6D8CF390" w14:textId="77777777" w:rsidR="00DF4A10" w:rsidRPr="00034484" w:rsidRDefault="00DF4A10" w:rsidP="009A4807">
            <w:pPr>
              <w:outlineLvl w:val="3"/>
              <w:rPr>
                <w:bCs/>
              </w:rPr>
            </w:pPr>
          </w:p>
        </w:tc>
      </w:tr>
      <w:tr w:rsidR="00DF4A10" w:rsidRPr="00034484" w14:paraId="361DEE96" w14:textId="77777777" w:rsidTr="009A4807">
        <w:tc>
          <w:tcPr>
            <w:tcW w:w="5874" w:type="dxa"/>
            <w:shd w:val="clear" w:color="auto" w:fill="FFBFBF" w:themeFill="accent6" w:themeFillTint="33"/>
            <w:vAlign w:val="center"/>
          </w:tcPr>
          <w:p w14:paraId="7907C548" w14:textId="77777777" w:rsidR="00DF4A10" w:rsidRPr="00034484" w:rsidRDefault="00DF4A10" w:rsidP="009A4807">
            <w:pPr>
              <w:spacing w:after="60"/>
              <w:outlineLvl w:val="3"/>
              <w:rPr>
                <w:bCs/>
              </w:rPr>
            </w:pPr>
            <w:r w:rsidRPr="00034484">
              <w:rPr>
                <w:b/>
                <w:bCs/>
              </w:rPr>
              <w:t>Hodnota vyhrazeného plnění v Kč</w:t>
            </w:r>
            <w:r w:rsidRPr="00034484">
              <w:rPr>
                <w:bCs/>
              </w:rPr>
              <w:t>:</w:t>
            </w:r>
          </w:p>
        </w:tc>
        <w:tc>
          <w:tcPr>
            <w:tcW w:w="2910" w:type="dxa"/>
            <w:vAlign w:val="center"/>
          </w:tcPr>
          <w:p w14:paraId="3A28464E" w14:textId="77777777" w:rsidR="00DF4A10" w:rsidRPr="00034484" w:rsidRDefault="00DF4A10" w:rsidP="009A4807">
            <w:pPr>
              <w:outlineLvl w:val="3"/>
              <w:rPr>
                <w:bCs/>
              </w:rPr>
            </w:pPr>
          </w:p>
        </w:tc>
      </w:tr>
    </w:tbl>
    <w:p w14:paraId="3556B893" w14:textId="77777777" w:rsidR="00DF4A10" w:rsidRPr="00034484" w:rsidRDefault="00DF4A10" w:rsidP="00DF4A10">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DF4A10" w:rsidRPr="00034484" w14:paraId="61D04EA3" w14:textId="77777777" w:rsidTr="009A4807">
        <w:tc>
          <w:tcPr>
            <w:tcW w:w="3259" w:type="dxa"/>
            <w:shd w:val="clear" w:color="auto" w:fill="FFBFBF" w:themeFill="accent6" w:themeFillTint="33"/>
          </w:tcPr>
          <w:p w14:paraId="5AF3AF33" w14:textId="77777777" w:rsidR="00DF4A10" w:rsidRPr="00034484" w:rsidRDefault="00DF4A10" w:rsidP="009A4807">
            <w:pPr>
              <w:spacing w:after="60"/>
              <w:outlineLvl w:val="3"/>
              <w:rPr>
                <w:b/>
                <w:bCs/>
                <w:vertAlign w:val="superscript"/>
              </w:rPr>
            </w:pPr>
          </w:p>
        </w:tc>
        <w:tc>
          <w:tcPr>
            <w:tcW w:w="3260" w:type="dxa"/>
            <w:shd w:val="clear" w:color="auto" w:fill="FFBFBF" w:themeFill="accent6" w:themeFillTint="33"/>
          </w:tcPr>
          <w:p w14:paraId="51952286" w14:textId="77777777" w:rsidR="00DF4A10" w:rsidRPr="00034484" w:rsidRDefault="00DF4A10" w:rsidP="009A4807">
            <w:pPr>
              <w:spacing w:after="60"/>
              <w:outlineLvl w:val="3"/>
              <w:rPr>
                <w:b/>
                <w:bCs/>
              </w:rPr>
            </w:pPr>
            <w:r w:rsidRPr="00034484">
              <w:rPr>
                <w:b/>
                <w:bCs/>
              </w:rPr>
              <w:t>Obchodní firma</w:t>
            </w:r>
          </w:p>
        </w:tc>
        <w:tc>
          <w:tcPr>
            <w:tcW w:w="3260" w:type="dxa"/>
            <w:shd w:val="clear" w:color="auto" w:fill="FFBFBF" w:themeFill="accent6" w:themeFillTint="33"/>
          </w:tcPr>
          <w:p w14:paraId="615A5734" w14:textId="77777777" w:rsidR="00DF4A10" w:rsidRPr="00034484" w:rsidRDefault="00DF4A10" w:rsidP="009A4807">
            <w:pPr>
              <w:outlineLvl w:val="3"/>
              <w:rPr>
                <w:b/>
                <w:bCs/>
              </w:rPr>
            </w:pPr>
            <w:r w:rsidRPr="00034484">
              <w:rPr>
                <w:b/>
                <w:bCs/>
              </w:rPr>
              <w:t xml:space="preserve">Hodnota prováděných prací v Kč </w:t>
            </w:r>
            <w:r w:rsidRPr="00034484">
              <w:rPr>
                <w:bCs/>
              </w:rPr>
              <w:t>(bez DPH)</w:t>
            </w:r>
          </w:p>
        </w:tc>
      </w:tr>
      <w:tr w:rsidR="00DF4A10" w:rsidRPr="00034484" w14:paraId="48E3FDCC" w14:textId="77777777" w:rsidTr="009A4807">
        <w:tc>
          <w:tcPr>
            <w:tcW w:w="3259" w:type="dxa"/>
            <w:shd w:val="clear" w:color="auto" w:fill="FFBFBF" w:themeFill="accent6" w:themeFillTint="33"/>
          </w:tcPr>
          <w:p w14:paraId="0F65C0DF" w14:textId="77777777" w:rsidR="00DF4A10" w:rsidRPr="00034484" w:rsidRDefault="00DF4A10" w:rsidP="009A4807">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4DA4F5F1" w14:textId="77777777" w:rsidR="00DF4A10" w:rsidRPr="00034484" w:rsidRDefault="00DF4A10" w:rsidP="009A4807">
            <w:pPr>
              <w:spacing w:after="60"/>
              <w:outlineLvl w:val="3"/>
              <w:rPr>
                <w:bCs/>
              </w:rPr>
            </w:pPr>
          </w:p>
        </w:tc>
        <w:tc>
          <w:tcPr>
            <w:tcW w:w="3260" w:type="dxa"/>
            <w:vAlign w:val="center"/>
          </w:tcPr>
          <w:p w14:paraId="4C7BEA9A" w14:textId="77777777" w:rsidR="00DF4A10" w:rsidRPr="00034484" w:rsidRDefault="00DF4A10" w:rsidP="009A4807">
            <w:pPr>
              <w:outlineLvl w:val="3"/>
              <w:rPr>
                <w:bCs/>
              </w:rPr>
            </w:pPr>
          </w:p>
        </w:tc>
      </w:tr>
      <w:tr w:rsidR="00DF4A10" w:rsidRPr="00034484" w14:paraId="650242CC" w14:textId="77777777" w:rsidTr="009A4807">
        <w:tc>
          <w:tcPr>
            <w:tcW w:w="3259" w:type="dxa"/>
            <w:shd w:val="clear" w:color="auto" w:fill="FFBFBF" w:themeFill="accent6" w:themeFillTint="33"/>
          </w:tcPr>
          <w:p w14:paraId="6D8C4B81" w14:textId="77777777" w:rsidR="00DF4A10" w:rsidRPr="00034484" w:rsidRDefault="00DF4A10" w:rsidP="009A480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A39903F" w14:textId="77777777" w:rsidR="00DF4A10" w:rsidRPr="00034484" w:rsidRDefault="00DF4A10" w:rsidP="009A4807">
            <w:pPr>
              <w:spacing w:after="60"/>
              <w:outlineLvl w:val="3"/>
              <w:rPr>
                <w:bCs/>
              </w:rPr>
            </w:pPr>
          </w:p>
        </w:tc>
        <w:tc>
          <w:tcPr>
            <w:tcW w:w="3260" w:type="dxa"/>
            <w:vAlign w:val="center"/>
          </w:tcPr>
          <w:p w14:paraId="4D5F8871" w14:textId="77777777" w:rsidR="00DF4A10" w:rsidRPr="00034484" w:rsidRDefault="00DF4A10" w:rsidP="009A4807">
            <w:pPr>
              <w:outlineLvl w:val="3"/>
              <w:rPr>
                <w:bCs/>
              </w:rPr>
            </w:pPr>
          </w:p>
        </w:tc>
      </w:tr>
      <w:tr w:rsidR="00DF4A10" w:rsidRPr="00034484" w14:paraId="17730608" w14:textId="77777777" w:rsidTr="009A4807">
        <w:tc>
          <w:tcPr>
            <w:tcW w:w="3259" w:type="dxa"/>
            <w:shd w:val="clear" w:color="auto" w:fill="FFBFBF" w:themeFill="accent6" w:themeFillTint="33"/>
          </w:tcPr>
          <w:p w14:paraId="22C96D98" w14:textId="77777777" w:rsidR="00DF4A10" w:rsidRPr="00034484" w:rsidRDefault="00DF4A10" w:rsidP="009A480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47E1FC3" w14:textId="77777777" w:rsidR="00DF4A10" w:rsidRPr="00034484" w:rsidRDefault="00DF4A10" w:rsidP="009A4807">
            <w:pPr>
              <w:spacing w:after="60"/>
              <w:outlineLvl w:val="3"/>
              <w:rPr>
                <w:bCs/>
              </w:rPr>
            </w:pPr>
          </w:p>
        </w:tc>
        <w:tc>
          <w:tcPr>
            <w:tcW w:w="3260" w:type="dxa"/>
            <w:vAlign w:val="center"/>
          </w:tcPr>
          <w:p w14:paraId="15953084" w14:textId="77777777" w:rsidR="00DF4A10" w:rsidRPr="00034484" w:rsidRDefault="00DF4A10" w:rsidP="009A4807">
            <w:pPr>
              <w:outlineLvl w:val="3"/>
              <w:rPr>
                <w:bCs/>
              </w:rPr>
            </w:pPr>
          </w:p>
        </w:tc>
      </w:tr>
      <w:tr w:rsidR="00DF4A10" w:rsidRPr="00034484" w14:paraId="27AA6D7F" w14:textId="77777777" w:rsidTr="009A4807">
        <w:tc>
          <w:tcPr>
            <w:tcW w:w="3259" w:type="dxa"/>
            <w:shd w:val="clear" w:color="auto" w:fill="FFBFBF" w:themeFill="accent6" w:themeFillTint="33"/>
          </w:tcPr>
          <w:p w14:paraId="32BB1EB9" w14:textId="77777777" w:rsidR="00DF4A10" w:rsidRPr="00034484" w:rsidRDefault="00DF4A10" w:rsidP="009A480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F96736D" w14:textId="77777777" w:rsidR="00DF4A10" w:rsidRPr="00034484" w:rsidRDefault="00DF4A10" w:rsidP="009A4807">
            <w:pPr>
              <w:spacing w:after="60"/>
              <w:outlineLvl w:val="3"/>
              <w:rPr>
                <w:bCs/>
              </w:rPr>
            </w:pPr>
          </w:p>
        </w:tc>
        <w:tc>
          <w:tcPr>
            <w:tcW w:w="3260" w:type="dxa"/>
            <w:vAlign w:val="center"/>
          </w:tcPr>
          <w:p w14:paraId="59D6FCBB" w14:textId="77777777" w:rsidR="00DF4A10" w:rsidRPr="00034484" w:rsidRDefault="00DF4A10" w:rsidP="009A4807">
            <w:pPr>
              <w:outlineLvl w:val="3"/>
              <w:rPr>
                <w:bCs/>
              </w:rPr>
            </w:pPr>
          </w:p>
        </w:tc>
      </w:tr>
      <w:tr w:rsidR="00DF4A10" w:rsidRPr="00034484" w14:paraId="18064EE9" w14:textId="77777777" w:rsidTr="009A4807">
        <w:tc>
          <w:tcPr>
            <w:tcW w:w="3259" w:type="dxa"/>
            <w:shd w:val="clear" w:color="auto" w:fill="FFBFBF" w:themeFill="accent6" w:themeFillTint="33"/>
          </w:tcPr>
          <w:p w14:paraId="503779A0" w14:textId="77777777" w:rsidR="00DF4A10" w:rsidRPr="00034484" w:rsidRDefault="00DF4A10" w:rsidP="009A480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B41DCD1" w14:textId="77777777" w:rsidR="00DF4A10" w:rsidRPr="00034484" w:rsidRDefault="00DF4A10" w:rsidP="009A4807">
            <w:pPr>
              <w:spacing w:after="60"/>
              <w:outlineLvl w:val="3"/>
              <w:rPr>
                <w:bCs/>
              </w:rPr>
            </w:pPr>
          </w:p>
        </w:tc>
        <w:tc>
          <w:tcPr>
            <w:tcW w:w="3260" w:type="dxa"/>
            <w:vAlign w:val="center"/>
          </w:tcPr>
          <w:p w14:paraId="28C13B22" w14:textId="77777777" w:rsidR="00DF4A10" w:rsidRPr="00034484" w:rsidRDefault="00DF4A10" w:rsidP="009A4807">
            <w:pPr>
              <w:outlineLvl w:val="3"/>
              <w:rPr>
                <w:bCs/>
              </w:rPr>
            </w:pPr>
          </w:p>
        </w:tc>
      </w:tr>
      <w:tr w:rsidR="00DF4A10" w:rsidRPr="00034484" w14:paraId="53F718AA" w14:textId="77777777" w:rsidTr="009A4807">
        <w:tc>
          <w:tcPr>
            <w:tcW w:w="3259" w:type="dxa"/>
            <w:shd w:val="clear" w:color="auto" w:fill="FFBFBF" w:themeFill="accent6" w:themeFillTint="33"/>
          </w:tcPr>
          <w:p w14:paraId="450E0607" w14:textId="77777777" w:rsidR="00DF4A10" w:rsidRPr="00034484" w:rsidRDefault="00DF4A10" w:rsidP="009A4807">
            <w:pPr>
              <w:spacing w:after="60"/>
              <w:outlineLvl w:val="3"/>
              <w:rPr>
                <w:b/>
                <w:bCs/>
              </w:rPr>
            </w:pPr>
            <w:r w:rsidRPr="00034484">
              <w:rPr>
                <w:b/>
                <w:bCs/>
              </w:rPr>
              <w:t xml:space="preserve">Celkem v Kč </w:t>
            </w:r>
          </w:p>
        </w:tc>
        <w:tc>
          <w:tcPr>
            <w:tcW w:w="3260" w:type="dxa"/>
            <w:shd w:val="clear" w:color="auto" w:fill="FFBFBF" w:themeFill="accent6" w:themeFillTint="33"/>
          </w:tcPr>
          <w:p w14:paraId="460A1C06" w14:textId="77777777" w:rsidR="00DF4A10" w:rsidRPr="00034484" w:rsidRDefault="00DF4A10" w:rsidP="009A4807">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0CE1F816" w14:textId="77777777" w:rsidR="00DF4A10" w:rsidRPr="00034484" w:rsidRDefault="00DF4A10" w:rsidP="009A4807">
            <w:pPr>
              <w:outlineLvl w:val="3"/>
              <w:rPr>
                <w:b/>
                <w:bCs/>
              </w:rPr>
            </w:pPr>
          </w:p>
        </w:tc>
      </w:tr>
    </w:tbl>
    <w:p w14:paraId="497A2632" w14:textId="77777777" w:rsidR="00DF4A10" w:rsidRPr="00034484" w:rsidRDefault="00DF4A10" w:rsidP="00DF4A10">
      <w:pPr>
        <w:rPr>
          <w:bCs/>
        </w:rPr>
      </w:pPr>
    </w:p>
    <w:tbl>
      <w:tblPr>
        <w:tblStyle w:val="Mkatabulky"/>
        <w:tblW w:w="0" w:type="auto"/>
        <w:tblLook w:val="04A0" w:firstRow="1" w:lastRow="0" w:firstColumn="1" w:lastColumn="0" w:noHBand="0" w:noVBand="1"/>
      </w:tblPr>
      <w:tblGrid>
        <w:gridCol w:w="4380"/>
        <w:gridCol w:w="4340"/>
      </w:tblGrid>
      <w:tr w:rsidR="00DF4A10" w:rsidRPr="00034484" w14:paraId="7E595973" w14:textId="77777777" w:rsidTr="009A4807">
        <w:tc>
          <w:tcPr>
            <w:tcW w:w="4889" w:type="dxa"/>
            <w:shd w:val="clear" w:color="auto" w:fill="FFBFBF" w:themeFill="accent6" w:themeFillTint="33"/>
            <w:vAlign w:val="center"/>
          </w:tcPr>
          <w:p w14:paraId="6E183057" w14:textId="77777777" w:rsidR="00DF4A10" w:rsidRPr="00034484" w:rsidRDefault="00DF4A10" w:rsidP="009A4807">
            <w:pPr>
              <w:spacing w:after="60"/>
              <w:outlineLvl w:val="3"/>
              <w:rPr>
                <w:b/>
                <w:bCs/>
              </w:rPr>
            </w:pPr>
            <w:r w:rsidRPr="00034484">
              <w:rPr>
                <w:b/>
                <w:bCs/>
              </w:rPr>
              <w:t>Hodnocení objednatele:</w:t>
            </w:r>
          </w:p>
          <w:p w14:paraId="31037430" w14:textId="77777777" w:rsidR="00DF4A10" w:rsidRPr="00034484" w:rsidRDefault="00DF4A10" w:rsidP="009A4807">
            <w:pPr>
              <w:spacing w:after="60"/>
              <w:outlineLvl w:val="3"/>
              <w:rPr>
                <w:b/>
                <w:bCs/>
              </w:rPr>
            </w:pPr>
          </w:p>
          <w:p w14:paraId="6C8D3591" w14:textId="77777777" w:rsidR="00DF4A10" w:rsidRPr="00034484" w:rsidRDefault="00DF4A10" w:rsidP="009A4807">
            <w:pPr>
              <w:spacing w:after="60"/>
              <w:outlineLvl w:val="3"/>
              <w:rPr>
                <w:bCs/>
              </w:rPr>
            </w:pPr>
          </w:p>
          <w:p w14:paraId="004CFD9B" w14:textId="77777777" w:rsidR="00DF4A10" w:rsidRPr="00034484" w:rsidRDefault="00DF4A10" w:rsidP="009A4807">
            <w:pPr>
              <w:spacing w:after="60"/>
              <w:outlineLvl w:val="3"/>
              <w:rPr>
                <w:bCs/>
              </w:rPr>
            </w:pPr>
          </w:p>
          <w:p w14:paraId="24A9D596" w14:textId="77777777" w:rsidR="00DF4A10" w:rsidRPr="00034484" w:rsidRDefault="00DF4A10" w:rsidP="009A4807">
            <w:pPr>
              <w:spacing w:after="60"/>
              <w:outlineLvl w:val="3"/>
              <w:rPr>
                <w:bCs/>
              </w:rPr>
            </w:pPr>
          </w:p>
          <w:p w14:paraId="2273B0C4" w14:textId="77777777" w:rsidR="00DF4A10" w:rsidRPr="00034484" w:rsidRDefault="00DF4A10" w:rsidP="009A4807">
            <w:pPr>
              <w:spacing w:after="60"/>
              <w:outlineLvl w:val="3"/>
              <w:rPr>
                <w:bCs/>
              </w:rPr>
            </w:pPr>
          </w:p>
        </w:tc>
        <w:tc>
          <w:tcPr>
            <w:tcW w:w="4890" w:type="dxa"/>
            <w:vAlign w:val="center"/>
          </w:tcPr>
          <w:p w14:paraId="4B5105D3" w14:textId="77777777" w:rsidR="00DF4A10" w:rsidRPr="00034484" w:rsidRDefault="00DF4A10" w:rsidP="009A4807">
            <w:pPr>
              <w:outlineLvl w:val="3"/>
              <w:rPr>
                <w:bCs/>
              </w:rPr>
            </w:pPr>
            <w:r w:rsidRPr="00034484">
              <w:rPr>
                <w:bCs/>
              </w:rPr>
              <w:lastRenderedPageBreak/>
              <w:t>Správa železnic osvědčuje, že stavební práce uvedené v tomto osvědčení byly řádně poskytnuty a dokončeny.</w:t>
            </w:r>
          </w:p>
        </w:tc>
      </w:tr>
      <w:tr w:rsidR="00DF4A10" w:rsidRPr="00034484" w14:paraId="48B1B61F" w14:textId="77777777" w:rsidTr="009A4807">
        <w:tc>
          <w:tcPr>
            <w:tcW w:w="4889" w:type="dxa"/>
            <w:shd w:val="clear" w:color="auto" w:fill="FFBFBF" w:themeFill="accent6" w:themeFillTint="33"/>
          </w:tcPr>
          <w:p w14:paraId="44C97CE6" w14:textId="77777777" w:rsidR="00DF4A10" w:rsidRPr="00034484" w:rsidRDefault="00DF4A10" w:rsidP="009A4807">
            <w:pPr>
              <w:spacing w:after="60"/>
              <w:outlineLvl w:val="3"/>
              <w:rPr>
                <w:b/>
                <w:bCs/>
              </w:rPr>
            </w:pPr>
            <w:r w:rsidRPr="00034484">
              <w:rPr>
                <w:b/>
                <w:bCs/>
              </w:rPr>
              <w:t>Kontaktní osoba:</w:t>
            </w:r>
          </w:p>
        </w:tc>
        <w:tc>
          <w:tcPr>
            <w:tcW w:w="4890" w:type="dxa"/>
            <w:vAlign w:val="center"/>
          </w:tcPr>
          <w:p w14:paraId="00C96198" w14:textId="77777777" w:rsidR="00DF4A10" w:rsidRPr="00034484" w:rsidRDefault="00DF4A10" w:rsidP="009A4807">
            <w:pPr>
              <w:outlineLvl w:val="3"/>
              <w:rPr>
                <w:bCs/>
              </w:rPr>
            </w:pPr>
          </w:p>
        </w:tc>
      </w:tr>
    </w:tbl>
    <w:p w14:paraId="64A49C0D" w14:textId="77777777" w:rsidR="00DF4A10" w:rsidRPr="00034484" w:rsidRDefault="00DF4A10" w:rsidP="00DF4A10">
      <w:pPr>
        <w:rPr>
          <w:b/>
          <w:bCs/>
        </w:rPr>
      </w:pPr>
    </w:p>
    <w:tbl>
      <w:tblPr>
        <w:tblStyle w:val="Mkatabulky"/>
        <w:tblW w:w="0" w:type="auto"/>
        <w:tblLook w:val="04A0" w:firstRow="1" w:lastRow="0" w:firstColumn="1" w:lastColumn="0" w:noHBand="0" w:noVBand="1"/>
      </w:tblPr>
      <w:tblGrid>
        <w:gridCol w:w="4439"/>
        <w:gridCol w:w="4281"/>
      </w:tblGrid>
      <w:tr w:rsidR="00DF4A10" w:rsidRPr="00034484" w14:paraId="5677838A" w14:textId="77777777" w:rsidTr="009A4807">
        <w:tc>
          <w:tcPr>
            <w:tcW w:w="4889" w:type="dxa"/>
            <w:shd w:val="clear" w:color="auto" w:fill="FFBFBF" w:themeFill="accent6" w:themeFillTint="33"/>
            <w:vAlign w:val="center"/>
          </w:tcPr>
          <w:p w14:paraId="1A038D65" w14:textId="77777777" w:rsidR="00DF4A10" w:rsidRPr="00034484" w:rsidRDefault="00DF4A10" w:rsidP="009A4807">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15541A09" w14:textId="77777777" w:rsidR="00DF4A10" w:rsidRPr="00034484" w:rsidRDefault="00DF4A10" w:rsidP="009A4807">
            <w:pPr>
              <w:outlineLvl w:val="3"/>
              <w:rPr>
                <w:bCs/>
              </w:rPr>
            </w:pPr>
          </w:p>
        </w:tc>
      </w:tr>
      <w:tr w:rsidR="00DF4A10" w:rsidRPr="00034484" w14:paraId="2008FA4F" w14:textId="77777777" w:rsidTr="009A4807">
        <w:tc>
          <w:tcPr>
            <w:tcW w:w="4889" w:type="dxa"/>
            <w:shd w:val="clear" w:color="auto" w:fill="FFBFBF" w:themeFill="accent6" w:themeFillTint="33"/>
            <w:vAlign w:val="center"/>
          </w:tcPr>
          <w:p w14:paraId="41FE2EC8" w14:textId="77777777" w:rsidR="00DF4A10" w:rsidRPr="00034484" w:rsidRDefault="00DF4A10" w:rsidP="009A4807">
            <w:pPr>
              <w:spacing w:after="60"/>
              <w:outlineLvl w:val="3"/>
              <w:rPr>
                <w:b/>
                <w:bCs/>
              </w:rPr>
            </w:pPr>
            <w:r w:rsidRPr="00034484">
              <w:rPr>
                <w:b/>
                <w:bCs/>
              </w:rPr>
              <w:t>Funkce:</w:t>
            </w:r>
          </w:p>
        </w:tc>
        <w:tc>
          <w:tcPr>
            <w:tcW w:w="4890" w:type="dxa"/>
            <w:vAlign w:val="center"/>
          </w:tcPr>
          <w:p w14:paraId="4F558CD7" w14:textId="77777777" w:rsidR="00DF4A10" w:rsidRPr="00034484" w:rsidRDefault="00DF4A10" w:rsidP="009A4807">
            <w:pPr>
              <w:outlineLvl w:val="3"/>
              <w:rPr>
                <w:bCs/>
              </w:rPr>
            </w:pPr>
          </w:p>
        </w:tc>
      </w:tr>
      <w:tr w:rsidR="00DF4A10" w:rsidRPr="00034484" w14:paraId="0C45BF28" w14:textId="77777777" w:rsidTr="009A4807">
        <w:tc>
          <w:tcPr>
            <w:tcW w:w="4889" w:type="dxa"/>
            <w:shd w:val="clear" w:color="auto" w:fill="FFBFBF" w:themeFill="accent6" w:themeFillTint="33"/>
            <w:vAlign w:val="center"/>
          </w:tcPr>
          <w:p w14:paraId="13777940" w14:textId="77777777" w:rsidR="00DF4A10" w:rsidRPr="00034484" w:rsidRDefault="00DF4A10" w:rsidP="009A4807">
            <w:pPr>
              <w:spacing w:after="60"/>
              <w:outlineLvl w:val="3"/>
              <w:rPr>
                <w:b/>
                <w:bCs/>
              </w:rPr>
            </w:pPr>
            <w:r w:rsidRPr="00034484">
              <w:rPr>
                <w:b/>
                <w:bCs/>
              </w:rPr>
              <w:t>Podpis vystavitele</w:t>
            </w:r>
          </w:p>
          <w:p w14:paraId="697349D7" w14:textId="77777777" w:rsidR="00DF4A10" w:rsidRPr="00034484" w:rsidRDefault="00DF4A10" w:rsidP="009A4807">
            <w:pPr>
              <w:spacing w:after="60"/>
              <w:outlineLvl w:val="3"/>
              <w:rPr>
                <w:b/>
                <w:bCs/>
              </w:rPr>
            </w:pPr>
          </w:p>
        </w:tc>
        <w:tc>
          <w:tcPr>
            <w:tcW w:w="4890" w:type="dxa"/>
            <w:vAlign w:val="center"/>
          </w:tcPr>
          <w:p w14:paraId="06E4A2C9" w14:textId="77777777" w:rsidR="00DF4A10" w:rsidRPr="00034484" w:rsidRDefault="00DF4A10" w:rsidP="009A4807">
            <w:pPr>
              <w:outlineLvl w:val="3"/>
              <w:rPr>
                <w:bCs/>
              </w:rPr>
            </w:pPr>
          </w:p>
        </w:tc>
      </w:tr>
      <w:tr w:rsidR="00DF4A10" w:rsidRPr="00034484" w14:paraId="5833D491" w14:textId="77777777" w:rsidTr="009A4807">
        <w:tc>
          <w:tcPr>
            <w:tcW w:w="4889" w:type="dxa"/>
            <w:shd w:val="clear" w:color="auto" w:fill="FFBFBF" w:themeFill="accent6" w:themeFillTint="33"/>
            <w:vAlign w:val="center"/>
          </w:tcPr>
          <w:p w14:paraId="6AC3159B" w14:textId="77777777" w:rsidR="00DF4A10" w:rsidRPr="00034484" w:rsidRDefault="00DF4A10" w:rsidP="009A4807">
            <w:pPr>
              <w:spacing w:after="60"/>
              <w:outlineLvl w:val="3"/>
              <w:rPr>
                <w:b/>
                <w:bCs/>
              </w:rPr>
            </w:pPr>
            <w:r w:rsidRPr="00034484">
              <w:rPr>
                <w:b/>
                <w:bCs/>
              </w:rPr>
              <w:t>Datum vystavení osvědčení</w:t>
            </w:r>
          </w:p>
        </w:tc>
        <w:tc>
          <w:tcPr>
            <w:tcW w:w="4890" w:type="dxa"/>
            <w:vAlign w:val="center"/>
          </w:tcPr>
          <w:p w14:paraId="5920BE5D" w14:textId="77777777" w:rsidR="00DF4A10" w:rsidRPr="00034484" w:rsidRDefault="00DF4A10" w:rsidP="009A4807">
            <w:pPr>
              <w:outlineLvl w:val="3"/>
              <w:rPr>
                <w:bCs/>
              </w:rPr>
            </w:pPr>
          </w:p>
        </w:tc>
      </w:tr>
    </w:tbl>
    <w:p w14:paraId="576EB643" w14:textId="77777777" w:rsidR="00DF4A10" w:rsidRPr="00034484" w:rsidRDefault="00DF4A10" w:rsidP="00DF4A10">
      <w:pPr>
        <w:rPr>
          <w:bCs/>
        </w:rPr>
      </w:pPr>
    </w:p>
    <w:p w14:paraId="4D52FE48" w14:textId="77777777" w:rsidR="00DF4A10" w:rsidRPr="00A24674" w:rsidRDefault="00DF4A10" w:rsidP="00DF4A10">
      <w:pPr>
        <w:keepNext/>
        <w:spacing w:after="60"/>
        <w:jc w:val="both"/>
        <w:outlineLvl w:val="3"/>
        <w:rPr>
          <w:rFonts w:eastAsia="Times New Roman"/>
          <w:bCs/>
          <w:i/>
        </w:rPr>
      </w:pPr>
      <w:r>
        <w:rPr>
          <w:bCs/>
          <w:i/>
        </w:rPr>
        <w:t>* Je-li vzhledem k cha</w:t>
      </w:r>
      <w:r w:rsidRPr="00034484">
        <w:rPr>
          <w:bCs/>
          <w:i/>
        </w:rPr>
        <w:t>rakteru stavby relevantní.</w:t>
      </w:r>
    </w:p>
    <w:p w14:paraId="03F1F71D" w14:textId="77777777" w:rsidR="00DF4A10" w:rsidRPr="00A24674" w:rsidRDefault="00DF4A10" w:rsidP="00DF4A10">
      <w:pPr>
        <w:keepNext/>
        <w:spacing w:after="60"/>
        <w:jc w:val="both"/>
        <w:outlineLvl w:val="3"/>
        <w:rPr>
          <w:rFonts w:eastAsia="Times New Roman"/>
          <w:b/>
          <w:bCs/>
          <w:i/>
        </w:rPr>
      </w:pPr>
    </w:p>
    <w:p w14:paraId="74A1B6AC" w14:textId="77777777" w:rsidR="00DF4A10" w:rsidRPr="00A24674" w:rsidRDefault="00DF4A10" w:rsidP="00DF4A10">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AE9EBF4" w14:textId="77777777" w:rsidR="00DF4A10" w:rsidRPr="00523A61" w:rsidRDefault="00DF4A10" w:rsidP="00DF4A10">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7B0DD910" w14:textId="77777777" w:rsidR="00DF4A10" w:rsidRDefault="00DF4A10" w:rsidP="00DF4A10">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5D4D2A87" w14:textId="77777777" w:rsidR="00DF4A10" w:rsidRPr="00F35806" w:rsidRDefault="00DF4A10" w:rsidP="00DF4A10"/>
    <w:p w14:paraId="746576A6" w14:textId="77777777" w:rsidR="00DF4A10" w:rsidRPr="00F35806" w:rsidRDefault="00DF4A10" w:rsidP="00DF4A10"/>
    <w:p w14:paraId="7385B6F0" w14:textId="77777777" w:rsidR="00DF4A10" w:rsidRPr="00F35806" w:rsidRDefault="00DF4A10" w:rsidP="00DF4A10"/>
    <w:p w14:paraId="0A72C39C" w14:textId="77777777" w:rsidR="00DF4A10" w:rsidRPr="00F35806" w:rsidRDefault="00DF4A10" w:rsidP="00DF4A10">
      <w:pPr>
        <w:jc w:val="right"/>
      </w:pPr>
    </w:p>
    <w:p w14:paraId="27B577E6" w14:textId="77777777" w:rsidR="00DF4A10" w:rsidRPr="00DF4A10" w:rsidRDefault="00DF4A10" w:rsidP="00DF4A10">
      <w:pPr>
        <w:jc w:val="center"/>
      </w:pPr>
    </w:p>
    <w:sectPr w:rsidR="00DF4A10" w:rsidRPr="00DF4A10" w:rsidSect="00F13FDA">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19DEB" w14:textId="77777777" w:rsidR="005B614B" w:rsidRDefault="005B614B" w:rsidP="00962258">
      <w:pPr>
        <w:spacing w:after="0" w:line="240" w:lineRule="auto"/>
      </w:pPr>
      <w:r>
        <w:separator/>
      </w:r>
    </w:p>
  </w:endnote>
  <w:endnote w:type="continuationSeparator" w:id="0">
    <w:p w14:paraId="60A787D5" w14:textId="77777777" w:rsidR="005B614B" w:rsidRDefault="005B61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3844" w:rsidRPr="003462EB" w14:paraId="1240A483" w14:textId="77777777" w:rsidTr="00F13FDA">
      <w:tc>
        <w:tcPr>
          <w:tcW w:w="1021" w:type="dxa"/>
          <w:vAlign w:val="bottom"/>
        </w:tcPr>
        <w:p w14:paraId="151E8C0E" w14:textId="3BDFE949" w:rsidR="00563844" w:rsidRPr="00B8518B" w:rsidRDefault="0056384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563844" w:rsidRDefault="00563844" w:rsidP="00F13FDA">
          <w:pPr>
            <w:pStyle w:val="Zpatvlevo"/>
          </w:pPr>
          <w:r w:rsidRPr="00B41CFD">
            <w:t>Smlouva o dílo</w:t>
          </w:r>
        </w:p>
        <w:p w14:paraId="36D7DCDC" w14:textId="77777777" w:rsidR="00563844" w:rsidRPr="003462EB" w:rsidRDefault="00563844" w:rsidP="00F13FDA">
          <w:pPr>
            <w:pStyle w:val="Zpatvlevo"/>
          </w:pPr>
          <w:r w:rsidRPr="00B41CFD">
            <w:t>Zhotovení stavby</w:t>
          </w:r>
        </w:p>
      </w:tc>
    </w:tr>
  </w:tbl>
  <w:p w14:paraId="54F3FF18" w14:textId="77777777" w:rsidR="00563844" w:rsidRPr="00F13FDA" w:rsidRDefault="0056384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3844" w:rsidRPr="003462EB" w14:paraId="3C3BD90F" w14:textId="77777777" w:rsidTr="00F13FDA">
      <w:tc>
        <w:tcPr>
          <w:tcW w:w="1021" w:type="dxa"/>
          <w:vAlign w:val="bottom"/>
        </w:tcPr>
        <w:p w14:paraId="607075DB" w14:textId="77777777" w:rsidR="00563844" w:rsidRPr="00B8518B" w:rsidRDefault="0056384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563844" w:rsidRPr="00DD4862" w:rsidRDefault="00563844" w:rsidP="00F13FDA">
          <w:pPr>
            <w:pStyle w:val="Zpatvlevo"/>
            <w:rPr>
              <w:b/>
            </w:rPr>
          </w:pPr>
          <w:r>
            <w:rPr>
              <w:b/>
            </w:rPr>
            <w:t>Příloha č. 4</w:t>
          </w:r>
        </w:p>
        <w:p w14:paraId="4F45CE3F" w14:textId="77777777" w:rsidR="00563844" w:rsidRDefault="00563844" w:rsidP="00F13FDA">
          <w:pPr>
            <w:pStyle w:val="Zpatvlevo"/>
          </w:pPr>
          <w:r w:rsidRPr="00B41CFD">
            <w:t>Smlouva o dílo</w:t>
          </w:r>
        </w:p>
        <w:p w14:paraId="44062EBD" w14:textId="77777777" w:rsidR="00563844" w:rsidRPr="003462EB" w:rsidRDefault="00563844" w:rsidP="00F13FDA">
          <w:pPr>
            <w:pStyle w:val="Zpatvlevo"/>
          </w:pPr>
          <w:r w:rsidRPr="00B41CFD">
            <w:t>Zhotovení stavby</w:t>
          </w:r>
        </w:p>
      </w:tc>
    </w:tr>
  </w:tbl>
  <w:p w14:paraId="5F02EA77" w14:textId="77777777" w:rsidR="00563844" w:rsidRPr="00F13FDA" w:rsidRDefault="0056384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140825AC" w14:textId="77777777" w:rsidTr="00A0271B">
      <w:tc>
        <w:tcPr>
          <w:tcW w:w="0" w:type="auto"/>
          <w:tcMar>
            <w:left w:w="0" w:type="dxa"/>
            <w:right w:w="0" w:type="dxa"/>
          </w:tcMar>
          <w:vAlign w:val="bottom"/>
        </w:tcPr>
        <w:p w14:paraId="5C3D2E8D" w14:textId="77777777" w:rsidR="00563844" w:rsidRPr="00DD4862" w:rsidRDefault="00563844" w:rsidP="00A0271B">
          <w:pPr>
            <w:pStyle w:val="Zpatvpravo"/>
            <w:rPr>
              <w:b/>
            </w:rPr>
          </w:pPr>
          <w:r w:rsidRPr="00DD4862">
            <w:rPr>
              <w:b/>
            </w:rPr>
            <w:t xml:space="preserve">Příloha č. </w:t>
          </w:r>
          <w:r>
            <w:rPr>
              <w:b/>
            </w:rPr>
            <w:t>4</w:t>
          </w:r>
        </w:p>
        <w:p w14:paraId="322FB8B5" w14:textId="77777777" w:rsidR="00563844" w:rsidRPr="003462EB" w:rsidRDefault="00563844" w:rsidP="00A0271B">
          <w:pPr>
            <w:pStyle w:val="Zpatvpravo"/>
          </w:pPr>
          <w:r>
            <w:t>Smlouva o dílo</w:t>
          </w:r>
        </w:p>
        <w:p w14:paraId="6BCDB74A" w14:textId="77777777" w:rsidR="00563844" w:rsidRPr="003462EB" w:rsidRDefault="00563844" w:rsidP="00A0271B">
          <w:pPr>
            <w:pStyle w:val="Zpatvpravo"/>
            <w:rPr>
              <w:rStyle w:val="slostrnky"/>
              <w:b w:val="0"/>
              <w:color w:val="auto"/>
              <w:sz w:val="12"/>
            </w:rPr>
          </w:pPr>
          <w:r w:rsidRPr="003462EB">
            <w:t xml:space="preserve">Zhotovení stavby </w:t>
          </w:r>
        </w:p>
      </w:tc>
      <w:tc>
        <w:tcPr>
          <w:tcW w:w="1021" w:type="dxa"/>
          <w:vAlign w:val="bottom"/>
        </w:tcPr>
        <w:p w14:paraId="4DFD9349" w14:textId="532FD37B" w:rsidR="00563844" w:rsidRPr="009E09BE" w:rsidRDefault="0056384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4A64">
            <w:rPr>
              <w:rStyle w:val="slostrnky"/>
              <w:noProof/>
            </w:rPr>
            <w:t>1</w:t>
          </w:r>
          <w:r>
            <w:rPr>
              <w:rStyle w:val="slostrnky"/>
            </w:rPr>
            <w:fldChar w:fldCharType="end"/>
          </w:r>
        </w:p>
      </w:tc>
    </w:tr>
  </w:tbl>
  <w:p w14:paraId="1799FC45" w14:textId="77777777" w:rsidR="00563844" w:rsidRPr="00B8518B" w:rsidRDefault="0056384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3844" w:rsidRPr="003462EB" w14:paraId="324A3DF3" w14:textId="77777777" w:rsidTr="00F13FDA">
      <w:tc>
        <w:tcPr>
          <w:tcW w:w="1021" w:type="dxa"/>
          <w:vAlign w:val="bottom"/>
        </w:tcPr>
        <w:p w14:paraId="1D3932C5" w14:textId="77777777" w:rsidR="00563844" w:rsidRPr="00B8518B" w:rsidRDefault="0056384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563844" w:rsidRPr="00DD4862" w:rsidRDefault="00563844" w:rsidP="00F13FDA">
          <w:pPr>
            <w:pStyle w:val="Zpatvlevo"/>
            <w:rPr>
              <w:b/>
            </w:rPr>
          </w:pPr>
          <w:r>
            <w:rPr>
              <w:b/>
            </w:rPr>
            <w:t>Příloha č. 5</w:t>
          </w:r>
        </w:p>
        <w:p w14:paraId="376871C6" w14:textId="77777777" w:rsidR="00563844" w:rsidRDefault="00563844" w:rsidP="00F13FDA">
          <w:pPr>
            <w:pStyle w:val="Zpatvlevo"/>
          </w:pPr>
          <w:r w:rsidRPr="00B41CFD">
            <w:t>Smlouva o dílo</w:t>
          </w:r>
        </w:p>
        <w:p w14:paraId="3CE18223" w14:textId="77777777" w:rsidR="00563844" w:rsidRPr="003462EB" w:rsidRDefault="00563844" w:rsidP="00F13FDA">
          <w:pPr>
            <w:pStyle w:val="Zpatvlevo"/>
          </w:pPr>
          <w:r w:rsidRPr="00B41CFD">
            <w:t>Zhotovení stavby</w:t>
          </w:r>
        </w:p>
      </w:tc>
    </w:tr>
  </w:tbl>
  <w:p w14:paraId="653766D2" w14:textId="77777777" w:rsidR="00563844" w:rsidRPr="00F13FDA" w:rsidRDefault="0056384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4CAC0333" w14:textId="77777777" w:rsidTr="00A0271B">
      <w:tc>
        <w:tcPr>
          <w:tcW w:w="0" w:type="auto"/>
          <w:tcMar>
            <w:left w:w="0" w:type="dxa"/>
            <w:right w:w="0" w:type="dxa"/>
          </w:tcMar>
          <w:vAlign w:val="bottom"/>
        </w:tcPr>
        <w:p w14:paraId="0A2FA09E" w14:textId="77777777" w:rsidR="00563844" w:rsidRPr="00DD4862" w:rsidRDefault="00563844" w:rsidP="00A0271B">
          <w:pPr>
            <w:pStyle w:val="Zpatvpravo"/>
            <w:rPr>
              <w:b/>
            </w:rPr>
          </w:pPr>
          <w:r w:rsidRPr="00DD4862">
            <w:rPr>
              <w:b/>
            </w:rPr>
            <w:t xml:space="preserve">Příloha č. </w:t>
          </w:r>
          <w:r>
            <w:rPr>
              <w:b/>
            </w:rPr>
            <w:t>5</w:t>
          </w:r>
        </w:p>
        <w:p w14:paraId="60317C27" w14:textId="77777777" w:rsidR="00563844" w:rsidRPr="003462EB" w:rsidRDefault="00563844" w:rsidP="00A0271B">
          <w:pPr>
            <w:pStyle w:val="Zpatvpravo"/>
          </w:pPr>
          <w:r>
            <w:t>Smlouva o dílo</w:t>
          </w:r>
        </w:p>
        <w:p w14:paraId="6574CB31" w14:textId="77777777" w:rsidR="00563844" w:rsidRPr="003462EB" w:rsidRDefault="00563844" w:rsidP="00A0271B">
          <w:pPr>
            <w:pStyle w:val="Zpatvpravo"/>
            <w:rPr>
              <w:rStyle w:val="slostrnky"/>
              <w:b w:val="0"/>
              <w:color w:val="auto"/>
              <w:sz w:val="12"/>
            </w:rPr>
          </w:pPr>
          <w:r w:rsidRPr="003462EB">
            <w:t xml:space="preserve">Zhotovení stavby </w:t>
          </w:r>
        </w:p>
      </w:tc>
      <w:tc>
        <w:tcPr>
          <w:tcW w:w="1021" w:type="dxa"/>
          <w:vAlign w:val="bottom"/>
        </w:tcPr>
        <w:p w14:paraId="4CA40DA3" w14:textId="3522F54A" w:rsidR="00563844" w:rsidRPr="009E09BE" w:rsidRDefault="0056384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4A64">
            <w:rPr>
              <w:rStyle w:val="slostrnky"/>
              <w:noProof/>
            </w:rPr>
            <w:t>1</w:t>
          </w:r>
          <w:r>
            <w:rPr>
              <w:rStyle w:val="slostrnky"/>
            </w:rPr>
            <w:fldChar w:fldCharType="end"/>
          </w:r>
        </w:p>
      </w:tc>
    </w:tr>
  </w:tbl>
  <w:p w14:paraId="7E03A553" w14:textId="77777777" w:rsidR="00563844" w:rsidRPr="00B8518B" w:rsidRDefault="0056384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3844" w:rsidRPr="003462EB" w14:paraId="136811E9" w14:textId="77777777" w:rsidTr="00F13FDA">
      <w:tc>
        <w:tcPr>
          <w:tcW w:w="1021" w:type="dxa"/>
          <w:vAlign w:val="bottom"/>
        </w:tcPr>
        <w:p w14:paraId="0F368DE0" w14:textId="0333B1C6" w:rsidR="00563844" w:rsidRPr="00B8518B" w:rsidRDefault="0056384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74A64">
            <w:rPr>
              <w:rStyle w:val="slostrnky"/>
              <w:noProof/>
            </w:rPr>
            <w:t>5</w:t>
          </w:r>
          <w:r>
            <w:rPr>
              <w:rStyle w:val="slostrnky"/>
            </w:rPr>
            <w:fldChar w:fldCharType="end"/>
          </w:r>
        </w:p>
      </w:tc>
      <w:tc>
        <w:tcPr>
          <w:tcW w:w="0" w:type="auto"/>
          <w:vAlign w:val="bottom"/>
        </w:tcPr>
        <w:p w14:paraId="3AED8A11" w14:textId="77777777" w:rsidR="00563844" w:rsidRPr="00DD4862" w:rsidRDefault="00563844" w:rsidP="00F13FDA">
          <w:pPr>
            <w:pStyle w:val="Zpatvlevo"/>
            <w:rPr>
              <w:b/>
            </w:rPr>
          </w:pPr>
          <w:r>
            <w:rPr>
              <w:b/>
            </w:rPr>
            <w:t>Příloha č. 6</w:t>
          </w:r>
        </w:p>
        <w:p w14:paraId="45D670C9" w14:textId="77777777" w:rsidR="00563844" w:rsidRDefault="00563844" w:rsidP="00F13FDA">
          <w:pPr>
            <w:pStyle w:val="Zpatvlevo"/>
          </w:pPr>
          <w:r w:rsidRPr="00B41CFD">
            <w:t>Smlouva o dílo</w:t>
          </w:r>
        </w:p>
        <w:p w14:paraId="4EB1BB37" w14:textId="77777777" w:rsidR="00563844" w:rsidRPr="003462EB" w:rsidRDefault="00563844" w:rsidP="00F13FDA">
          <w:pPr>
            <w:pStyle w:val="Zpatvlevo"/>
          </w:pPr>
          <w:r w:rsidRPr="00B41CFD">
            <w:t>Zhotovení stavby</w:t>
          </w:r>
        </w:p>
      </w:tc>
    </w:tr>
  </w:tbl>
  <w:p w14:paraId="1A83E4D3" w14:textId="77777777" w:rsidR="00563844" w:rsidRPr="00F13FDA" w:rsidRDefault="0056384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7BA38340" w14:textId="77777777" w:rsidTr="00A0271B">
      <w:tc>
        <w:tcPr>
          <w:tcW w:w="0" w:type="auto"/>
          <w:tcMar>
            <w:left w:w="0" w:type="dxa"/>
            <w:right w:w="0" w:type="dxa"/>
          </w:tcMar>
          <w:vAlign w:val="bottom"/>
        </w:tcPr>
        <w:p w14:paraId="5BBDCBB6" w14:textId="77777777" w:rsidR="00563844" w:rsidRPr="00DD4862" w:rsidRDefault="00563844" w:rsidP="00A0271B">
          <w:pPr>
            <w:pStyle w:val="Zpatvpravo"/>
            <w:rPr>
              <w:b/>
            </w:rPr>
          </w:pPr>
          <w:r w:rsidRPr="00DD4862">
            <w:rPr>
              <w:b/>
            </w:rPr>
            <w:t xml:space="preserve">Příloha č. </w:t>
          </w:r>
          <w:r>
            <w:rPr>
              <w:b/>
            </w:rPr>
            <w:t>6</w:t>
          </w:r>
        </w:p>
        <w:p w14:paraId="1B3CE0C2" w14:textId="77777777" w:rsidR="00563844" w:rsidRPr="003462EB" w:rsidRDefault="00563844" w:rsidP="00A0271B">
          <w:pPr>
            <w:pStyle w:val="Zpatvpravo"/>
          </w:pPr>
          <w:r>
            <w:t>Smlouva o dílo</w:t>
          </w:r>
        </w:p>
        <w:p w14:paraId="09872B93" w14:textId="77777777" w:rsidR="00563844" w:rsidRPr="003462EB" w:rsidRDefault="00563844" w:rsidP="00A0271B">
          <w:pPr>
            <w:pStyle w:val="Zpatvpravo"/>
            <w:rPr>
              <w:rStyle w:val="slostrnky"/>
              <w:b w:val="0"/>
              <w:color w:val="auto"/>
              <w:sz w:val="12"/>
            </w:rPr>
          </w:pPr>
          <w:r w:rsidRPr="003462EB">
            <w:t xml:space="preserve">Zhotovení stavby </w:t>
          </w:r>
        </w:p>
      </w:tc>
      <w:tc>
        <w:tcPr>
          <w:tcW w:w="1021" w:type="dxa"/>
          <w:vAlign w:val="bottom"/>
        </w:tcPr>
        <w:p w14:paraId="219F699D" w14:textId="011CF51B" w:rsidR="00563844" w:rsidRPr="009E09BE" w:rsidRDefault="0056384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4A64">
            <w:rPr>
              <w:rStyle w:val="slostrnky"/>
              <w:noProof/>
            </w:rPr>
            <w:t>5</w:t>
          </w:r>
          <w:r>
            <w:rPr>
              <w:rStyle w:val="slostrnky"/>
            </w:rPr>
            <w:fldChar w:fldCharType="end"/>
          </w:r>
        </w:p>
      </w:tc>
    </w:tr>
  </w:tbl>
  <w:p w14:paraId="4AEF1893" w14:textId="77777777" w:rsidR="00563844" w:rsidRPr="00B8518B" w:rsidRDefault="0056384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3844" w:rsidRPr="003462EB" w14:paraId="11166B56" w14:textId="77777777" w:rsidTr="00F13FDA">
      <w:tc>
        <w:tcPr>
          <w:tcW w:w="1021" w:type="dxa"/>
          <w:vAlign w:val="bottom"/>
        </w:tcPr>
        <w:p w14:paraId="65A08FDB" w14:textId="77777777" w:rsidR="00563844" w:rsidRPr="00B8518B" w:rsidRDefault="0056384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563844" w:rsidRPr="00DD4862" w:rsidRDefault="00563844" w:rsidP="00F13FDA">
          <w:pPr>
            <w:pStyle w:val="Zpatvlevo"/>
            <w:rPr>
              <w:b/>
            </w:rPr>
          </w:pPr>
          <w:r>
            <w:rPr>
              <w:b/>
            </w:rPr>
            <w:t>Příloha č. 7</w:t>
          </w:r>
        </w:p>
        <w:p w14:paraId="49EBE761" w14:textId="77777777" w:rsidR="00563844" w:rsidRDefault="00563844" w:rsidP="00F13FDA">
          <w:pPr>
            <w:pStyle w:val="Zpatvlevo"/>
          </w:pPr>
          <w:r w:rsidRPr="00B41CFD">
            <w:t>Smlouva o dílo</w:t>
          </w:r>
        </w:p>
        <w:p w14:paraId="7A184B87" w14:textId="77777777" w:rsidR="00563844" w:rsidRPr="003462EB" w:rsidRDefault="00563844" w:rsidP="00F13FDA">
          <w:pPr>
            <w:pStyle w:val="Zpatvlevo"/>
          </w:pPr>
          <w:r w:rsidRPr="00B41CFD">
            <w:t>Zhotovení stavby</w:t>
          </w:r>
        </w:p>
      </w:tc>
    </w:tr>
  </w:tbl>
  <w:p w14:paraId="24208E4C" w14:textId="77777777" w:rsidR="00563844" w:rsidRPr="00F13FDA" w:rsidRDefault="0056384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0DD23A08" w14:textId="77777777" w:rsidTr="00A0271B">
      <w:tc>
        <w:tcPr>
          <w:tcW w:w="0" w:type="auto"/>
          <w:tcMar>
            <w:left w:w="0" w:type="dxa"/>
            <w:right w:w="0" w:type="dxa"/>
          </w:tcMar>
          <w:vAlign w:val="bottom"/>
        </w:tcPr>
        <w:p w14:paraId="60B97E7A" w14:textId="77777777" w:rsidR="00563844" w:rsidRPr="00DD4862" w:rsidRDefault="00563844" w:rsidP="00A0271B">
          <w:pPr>
            <w:pStyle w:val="Zpatvpravo"/>
            <w:rPr>
              <w:b/>
            </w:rPr>
          </w:pPr>
          <w:r w:rsidRPr="00DD4862">
            <w:rPr>
              <w:b/>
            </w:rPr>
            <w:t xml:space="preserve">Příloha č. </w:t>
          </w:r>
          <w:r>
            <w:rPr>
              <w:b/>
            </w:rPr>
            <w:t>7</w:t>
          </w:r>
        </w:p>
        <w:p w14:paraId="47360AB3" w14:textId="77777777" w:rsidR="00563844" w:rsidRPr="003462EB" w:rsidRDefault="00563844" w:rsidP="00A0271B">
          <w:pPr>
            <w:pStyle w:val="Zpatvpravo"/>
          </w:pPr>
          <w:r>
            <w:t>Smlouva o dílo</w:t>
          </w:r>
        </w:p>
        <w:p w14:paraId="7F4562F2" w14:textId="77777777" w:rsidR="00563844" w:rsidRPr="003462EB" w:rsidRDefault="00563844" w:rsidP="00A0271B">
          <w:pPr>
            <w:pStyle w:val="Zpatvpravo"/>
            <w:rPr>
              <w:rStyle w:val="slostrnky"/>
              <w:b w:val="0"/>
              <w:color w:val="auto"/>
              <w:sz w:val="12"/>
            </w:rPr>
          </w:pPr>
          <w:r w:rsidRPr="003462EB">
            <w:t xml:space="preserve">Zhotovení stavby </w:t>
          </w:r>
        </w:p>
      </w:tc>
      <w:tc>
        <w:tcPr>
          <w:tcW w:w="1021" w:type="dxa"/>
          <w:vAlign w:val="bottom"/>
        </w:tcPr>
        <w:p w14:paraId="23F1C9AA" w14:textId="7F8C5BDA" w:rsidR="00563844" w:rsidRPr="009E09BE" w:rsidRDefault="0056384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4A64">
            <w:rPr>
              <w:rStyle w:val="slostrnky"/>
              <w:noProof/>
            </w:rPr>
            <w:t>1</w:t>
          </w:r>
          <w:r>
            <w:rPr>
              <w:rStyle w:val="slostrnky"/>
            </w:rPr>
            <w:fldChar w:fldCharType="end"/>
          </w:r>
        </w:p>
      </w:tc>
    </w:tr>
  </w:tbl>
  <w:p w14:paraId="5508EC05" w14:textId="77777777" w:rsidR="00563844" w:rsidRPr="00B8518B" w:rsidRDefault="0056384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3844" w:rsidRPr="003462EB" w14:paraId="7E738D69" w14:textId="77777777" w:rsidTr="00F13FDA">
      <w:tc>
        <w:tcPr>
          <w:tcW w:w="1021" w:type="dxa"/>
          <w:vAlign w:val="bottom"/>
        </w:tcPr>
        <w:p w14:paraId="502BB4D2" w14:textId="77777777" w:rsidR="00563844" w:rsidRPr="00B8518B" w:rsidRDefault="0056384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563844" w:rsidRPr="00DD4862" w:rsidRDefault="00563844" w:rsidP="00F13FDA">
          <w:pPr>
            <w:pStyle w:val="Zpatvlevo"/>
            <w:rPr>
              <w:b/>
            </w:rPr>
          </w:pPr>
          <w:r>
            <w:rPr>
              <w:b/>
            </w:rPr>
            <w:t>Příloha č. 8</w:t>
          </w:r>
        </w:p>
        <w:p w14:paraId="120D1055" w14:textId="77777777" w:rsidR="00563844" w:rsidRDefault="00563844" w:rsidP="00F13FDA">
          <w:pPr>
            <w:pStyle w:val="Zpatvlevo"/>
          </w:pPr>
          <w:r w:rsidRPr="00B41CFD">
            <w:t>Smlouva o dílo</w:t>
          </w:r>
        </w:p>
        <w:p w14:paraId="1A385723" w14:textId="77777777" w:rsidR="00563844" w:rsidRPr="003462EB" w:rsidRDefault="00563844" w:rsidP="00F13FDA">
          <w:pPr>
            <w:pStyle w:val="Zpatvlevo"/>
          </w:pPr>
          <w:r w:rsidRPr="00B41CFD">
            <w:t>Zhotovení stavby</w:t>
          </w:r>
        </w:p>
      </w:tc>
    </w:tr>
  </w:tbl>
  <w:p w14:paraId="32050216" w14:textId="77777777" w:rsidR="00563844" w:rsidRPr="00F13FDA" w:rsidRDefault="0056384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7D122B19" w14:textId="77777777" w:rsidTr="00A0271B">
      <w:tc>
        <w:tcPr>
          <w:tcW w:w="0" w:type="auto"/>
          <w:tcMar>
            <w:left w:w="0" w:type="dxa"/>
            <w:right w:w="0" w:type="dxa"/>
          </w:tcMar>
          <w:vAlign w:val="bottom"/>
        </w:tcPr>
        <w:p w14:paraId="4A081609" w14:textId="77777777" w:rsidR="00563844" w:rsidRPr="00DD4862" w:rsidRDefault="00563844" w:rsidP="00A0271B">
          <w:pPr>
            <w:pStyle w:val="Zpatvpravo"/>
            <w:rPr>
              <w:b/>
            </w:rPr>
          </w:pPr>
          <w:r w:rsidRPr="00DD4862">
            <w:rPr>
              <w:b/>
            </w:rPr>
            <w:t xml:space="preserve">Příloha č. </w:t>
          </w:r>
          <w:r>
            <w:rPr>
              <w:b/>
            </w:rPr>
            <w:t>8</w:t>
          </w:r>
        </w:p>
        <w:p w14:paraId="33423AB3" w14:textId="77777777" w:rsidR="00563844" w:rsidRPr="003462EB" w:rsidRDefault="00563844" w:rsidP="00A0271B">
          <w:pPr>
            <w:pStyle w:val="Zpatvpravo"/>
          </w:pPr>
          <w:r>
            <w:t>Smlouva o dílo</w:t>
          </w:r>
        </w:p>
        <w:p w14:paraId="0ED2C04B" w14:textId="77777777" w:rsidR="00563844" w:rsidRPr="003462EB" w:rsidRDefault="00563844" w:rsidP="00A0271B">
          <w:pPr>
            <w:pStyle w:val="Zpatvpravo"/>
            <w:rPr>
              <w:rStyle w:val="slostrnky"/>
              <w:b w:val="0"/>
              <w:color w:val="auto"/>
              <w:sz w:val="12"/>
            </w:rPr>
          </w:pPr>
          <w:r w:rsidRPr="003462EB">
            <w:t xml:space="preserve">Zhotovení stavby </w:t>
          </w:r>
        </w:p>
      </w:tc>
      <w:tc>
        <w:tcPr>
          <w:tcW w:w="1021" w:type="dxa"/>
          <w:vAlign w:val="bottom"/>
        </w:tcPr>
        <w:p w14:paraId="4627B9DD" w14:textId="393D2BD0" w:rsidR="00563844" w:rsidRPr="009E09BE" w:rsidRDefault="0056384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4A64">
            <w:rPr>
              <w:rStyle w:val="slostrnky"/>
              <w:noProof/>
            </w:rPr>
            <w:t>1</w:t>
          </w:r>
          <w:r>
            <w:rPr>
              <w:rStyle w:val="slostrnky"/>
            </w:rPr>
            <w:fldChar w:fldCharType="end"/>
          </w:r>
        </w:p>
      </w:tc>
    </w:tr>
  </w:tbl>
  <w:p w14:paraId="3D0C59CA" w14:textId="77777777" w:rsidR="00563844" w:rsidRPr="00B8518B" w:rsidRDefault="0056384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0257CBFB" w14:textId="77777777" w:rsidTr="00F13FDA">
      <w:tc>
        <w:tcPr>
          <w:tcW w:w="0" w:type="auto"/>
          <w:tcMar>
            <w:left w:w="0" w:type="dxa"/>
            <w:right w:w="0" w:type="dxa"/>
          </w:tcMar>
          <w:vAlign w:val="bottom"/>
        </w:tcPr>
        <w:p w14:paraId="79F4B413" w14:textId="77777777" w:rsidR="00563844" w:rsidRPr="003462EB" w:rsidRDefault="00563844" w:rsidP="00F13FDA">
          <w:pPr>
            <w:pStyle w:val="Zpatvpravo"/>
          </w:pPr>
          <w:r>
            <w:t>Smlouva o dílo</w:t>
          </w:r>
        </w:p>
        <w:p w14:paraId="3BAD2C8C" w14:textId="77777777" w:rsidR="00563844" w:rsidRPr="003462EB" w:rsidRDefault="00563844" w:rsidP="00F13FDA">
          <w:pPr>
            <w:pStyle w:val="Zpatvpravo"/>
            <w:rPr>
              <w:rStyle w:val="slostrnky"/>
              <w:b w:val="0"/>
              <w:color w:val="auto"/>
              <w:sz w:val="12"/>
            </w:rPr>
          </w:pPr>
          <w:r>
            <w:t xml:space="preserve">Zhotovení stavby </w:t>
          </w:r>
        </w:p>
      </w:tc>
      <w:tc>
        <w:tcPr>
          <w:tcW w:w="1021" w:type="dxa"/>
          <w:vAlign w:val="bottom"/>
        </w:tcPr>
        <w:p w14:paraId="7D92C335" w14:textId="04C7F3E9" w:rsidR="00563844" w:rsidRPr="009E09BE" w:rsidRDefault="0056384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563844" w:rsidRPr="00B8518B" w:rsidRDefault="0056384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3844" w:rsidRPr="003462EB" w14:paraId="760A7963" w14:textId="77777777" w:rsidTr="00F13FDA">
      <w:tc>
        <w:tcPr>
          <w:tcW w:w="1021" w:type="dxa"/>
          <w:vAlign w:val="bottom"/>
        </w:tcPr>
        <w:p w14:paraId="2C967D5C" w14:textId="676D6A69" w:rsidR="00563844" w:rsidRPr="00B8518B" w:rsidRDefault="0056384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74A64">
            <w:rPr>
              <w:rStyle w:val="slostrnky"/>
              <w:noProof/>
            </w:rPr>
            <w:t>4</w:t>
          </w:r>
          <w:r>
            <w:rPr>
              <w:rStyle w:val="slostrnky"/>
            </w:rPr>
            <w:fldChar w:fldCharType="end"/>
          </w:r>
        </w:p>
      </w:tc>
      <w:tc>
        <w:tcPr>
          <w:tcW w:w="0" w:type="auto"/>
          <w:vAlign w:val="bottom"/>
        </w:tcPr>
        <w:p w14:paraId="24540392" w14:textId="4BF0AC4E" w:rsidR="00563844" w:rsidRPr="00DD4862" w:rsidRDefault="00563844" w:rsidP="00F13FDA">
          <w:pPr>
            <w:pStyle w:val="Zpatvlevo"/>
            <w:rPr>
              <w:b/>
            </w:rPr>
          </w:pPr>
          <w:r>
            <w:rPr>
              <w:b/>
            </w:rPr>
            <w:t>Příloha č. 10</w:t>
          </w:r>
        </w:p>
        <w:p w14:paraId="4619C703" w14:textId="77777777" w:rsidR="00563844" w:rsidRDefault="00563844" w:rsidP="00F13FDA">
          <w:pPr>
            <w:pStyle w:val="Zpatvlevo"/>
          </w:pPr>
          <w:r w:rsidRPr="00B41CFD">
            <w:t>Smlouva o dílo</w:t>
          </w:r>
        </w:p>
        <w:p w14:paraId="65F4A929" w14:textId="77777777" w:rsidR="00563844" w:rsidRPr="003462EB" w:rsidRDefault="00563844" w:rsidP="00F13FDA">
          <w:pPr>
            <w:pStyle w:val="Zpatvlevo"/>
          </w:pPr>
          <w:r w:rsidRPr="00B41CFD">
            <w:t>Zhotovení stavby</w:t>
          </w:r>
        </w:p>
      </w:tc>
    </w:tr>
  </w:tbl>
  <w:p w14:paraId="0ADFAF99" w14:textId="77777777" w:rsidR="00563844" w:rsidRPr="00F13FDA" w:rsidRDefault="0056384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2AF04367" w14:textId="77777777" w:rsidTr="00A0271B">
      <w:tc>
        <w:tcPr>
          <w:tcW w:w="0" w:type="auto"/>
          <w:tcMar>
            <w:left w:w="0" w:type="dxa"/>
            <w:right w:w="0" w:type="dxa"/>
          </w:tcMar>
          <w:vAlign w:val="bottom"/>
        </w:tcPr>
        <w:p w14:paraId="7F6978BD" w14:textId="59359C04" w:rsidR="00563844" w:rsidRPr="00DD4862" w:rsidRDefault="00563844" w:rsidP="00A0271B">
          <w:pPr>
            <w:pStyle w:val="Zpatvpravo"/>
            <w:rPr>
              <w:b/>
            </w:rPr>
          </w:pPr>
          <w:r w:rsidRPr="00DD4862">
            <w:rPr>
              <w:b/>
            </w:rPr>
            <w:t xml:space="preserve">Příloha č. </w:t>
          </w:r>
          <w:r>
            <w:rPr>
              <w:b/>
            </w:rPr>
            <w:t>9</w:t>
          </w:r>
        </w:p>
        <w:p w14:paraId="0C49EAB7" w14:textId="77777777" w:rsidR="00563844" w:rsidRPr="003462EB" w:rsidRDefault="00563844" w:rsidP="00A0271B">
          <w:pPr>
            <w:pStyle w:val="Zpatvpravo"/>
          </w:pPr>
          <w:r>
            <w:t>Smlouva o dílo</w:t>
          </w:r>
        </w:p>
        <w:p w14:paraId="0ABE324B" w14:textId="77777777" w:rsidR="00563844" w:rsidRPr="003462EB" w:rsidRDefault="00563844" w:rsidP="00A0271B">
          <w:pPr>
            <w:pStyle w:val="Zpatvpravo"/>
            <w:rPr>
              <w:rStyle w:val="slostrnky"/>
              <w:b w:val="0"/>
              <w:color w:val="auto"/>
              <w:sz w:val="12"/>
            </w:rPr>
          </w:pPr>
          <w:r w:rsidRPr="003462EB">
            <w:t xml:space="preserve">Zhotovení stavby </w:t>
          </w:r>
        </w:p>
      </w:tc>
      <w:tc>
        <w:tcPr>
          <w:tcW w:w="1021" w:type="dxa"/>
          <w:vAlign w:val="bottom"/>
        </w:tcPr>
        <w:p w14:paraId="3D9C297C" w14:textId="32898A7C" w:rsidR="00563844" w:rsidRPr="009E09BE" w:rsidRDefault="0056384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4A64">
            <w:rPr>
              <w:rStyle w:val="slostrnky"/>
              <w:noProof/>
            </w:rPr>
            <w:t>1</w:t>
          </w:r>
          <w:r>
            <w:rPr>
              <w:rStyle w:val="slostrnky"/>
            </w:rPr>
            <w:fldChar w:fldCharType="end"/>
          </w:r>
        </w:p>
      </w:tc>
    </w:tr>
  </w:tbl>
  <w:p w14:paraId="5E569996" w14:textId="77777777" w:rsidR="00563844" w:rsidRPr="00B8518B" w:rsidRDefault="0056384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0F9AEC18" w14:textId="77777777" w:rsidTr="00A0271B">
      <w:tc>
        <w:tcPr>
          <w:tcW w:w="0" w:type="auto"/>
          <w:tcMar>
            <w:left w:w="0" w:type="dxa"/>
            <w:right w:w="0" w:type="dxa"/>
          </w:tcMar>
          <w:vAlign w:val="bottom"/>
        </w:tcPr>
        <w:p w14:paraId="21A64C25" w14:textId="1FDD6F2B" w:rsidR="00563844" w:rsidRPr="00DD4862" w:rsidRDefault="00563844" w:rsidP="00A0271B">
          <w:pPr>
            <w:pStyle w:val="Zpatvpravo"/>
            <w:rPr>
              <w:b/>
            </w:rPr>
          </w:pPr>
          <w:r w:rsidRPr="00DD4862">
            <w:rPr>
              <w:b/>
            </w:rPr>
            <w:t>Příloha č.</w:t>
          </w:r>
          <w:r>
            <w:rPr>
              <w:b/>
            </w:rPr>
            <w:t xml:space="preserve">10 </w:t>
          </w:r>
          <w:r w:rsidRPr="00DD4862">
            <w:rPr>
              <w:b/>
            </w:rPr>
            <w:t xml:space="preserve"> </w:t>
          </w:r>
        </w:p>
        <w:p w14:paraId="03C3F346" w14:textId="77777777" w:rsidR="00563844" w:rsidRPr="003462EB" w:rsidRDefault="00563844" w:rsidP="00A0271B">
          <w:pPr>
            <w:pStyle w:val="Zpatvpravo"/>
          </w:pPr>
          <w:r>
            <w:t>Smlouva o dílo</w:t>
          </w:r>
        </w:p>
        <w:p w14:paraId="0F587104" w14:textId="77777777" w:rsidR="00563844" w:rsidRPr="003462EB" w:rsidRDefault="00563844" w:rsidP="00A0271B">
          <w:pPr>
            <w:pStyle w:val="Zpatvpravo"/>
            <w:rPr>
              <w:rStyle w:val="slostrnky"/>
              <w:b w:val="0"/>
              <w:color w:val="auto"/>
              <w:sz w:val="12"/>
            </w:rPr>
          </w:pPr>
          <w:r w:rsidRPr="003462EB">
            <w:t xml:space="preserve">Zhotovení stavby </w:t>
          </w:r>
        </w:p>
      </w:tc>
      <w:tc>
        <w:tcPr>
          <w:tcW w:w="1021" w:type="dxa"/>
          <w:vAlign w:val="bottom"/>
        </w:tcPr>
        <w:p w14:paraId="4EF45CDA" w14:textId="4FD59A3D" w:rsidR="00563844" w:rsidRPr="009E09BE" w:rsidRDefault="0056384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4A64">
            <w:rPr>
              <w:rStyle w:val="slostrnky"/>
              <w:noProof/>
            </w:rPr>
            <w:t>4</w:t>
          </w:r>
          <w:r>
            <w:rPr>
              <w:rStyle w:val="slostrnky"/>
            </w:rPr>
            <w:fldChar w:fldCharType="end"/>
          </w:r>
        </w:p>
      </w:tc>
    </w:tr>
  </w:tbl>
  <w:p w14:paraId="4560007A" w14:textId="77777777" w:rsidR="00563844" w:rsidRPr="00B8518B" w:rsidRDefault="0056384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0D7B68A1" w:rsidR="00563844" w:rsidRDefault="00563844" w:rsidP="00C1662E">
    <w:pPr>
      <w:pStyle w:val="Zpat"/>
      <w:rPr>
        <w:sz w:val="2"/>
        <w:szCs w:val="2"/>
      </w:rPr>
    </w:pPr>
    <w:ins w:id="1" w:author="Pluhařová Lenka" w:date="2022-06-27T09:18:00Z">
      <w:r>
        <w:rPr>
          <w:noProof/>
          <w:lang w:eastAsia="cs-CZ"/>
        </w:rPr>
        <w:drawing>
          <wp:anchor distT="0" distB="0" distL="114300" distR="114300" simplePos="0" relativeHeight="251660288" behindDoc="0" locked="0" layoutInCell="1" allowOverlap="1" wp14:anchorId="29E14B24" wp14:editId="03792163">
            <wp:simplePos x="0" y="0"/>
            <wp:positionH relativeFrom="margin">
              <wp:posOffset>333375</wp:posOffset>
            </wp:positionH>
            <wp:positionV relativeFrom="paragraph">
              <wp:posOffset>-365760</wp:posOffset>
            </wp:positionV>
            <wp:extent cx="2183524" cy="584200"/>
            <wp:effectExtent l="0" t="0" r="7620" b="635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sidRPr="00346B6B">
        <w:rPr>
          <w:noProof/>
          <w:color w:val="FF0000"/>
          <w:lang w:eastAsia="cs-CZ"/>
        </w:rPr>
        <w:drawing>
          <wp:anchor distT="0" distB="0" distL="114300" distR="114300" simplePos="0" relativeHeight="251661312" behindDoc="1" locked="0" layoutInCell="1" allowOverlap="1" wp14:anchorId="6D4495F5" wp14:editId="5E0F05B2">
            <wp:simplePos x="0" y="0"/>
            <wp:positionH relativeFrom="column">
              <wp:posOffset>3582670</wp:posOffset>
            </wp:positionH>
            <wp:positionV relativeFrom="paragraph">
              <wp:posOffset>-443865</wp:posOffset>
            </wp:positionV>
            <wp:extent cx="1682750" cy="752475"/>
            <wp:effectExtent l="0" t="0" r="0" b="952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82750" cy="752475"/>
                    </a:xfrm>
                    <a:prstGeom prst="rect">
                      <a:avLst/>
                    </a:prstGeom>
                    <a:noFill/>
                    <a:ln>
                      <a:noFill/>
                    </a:ln>
                  </pic:spPr>
                </pic:pic>
              </a:graphicData>
            </a:graphic>
            <wp14:sizeRelH relativeFrom="page">
              <wp14:pctWidth>0</wp14:pctWidth>
            </wp14:sizeRelH>
            <wp14:sizeRelV relativeFrom="page">
              <wp14:pctHeight>0</wp14:pctHeight>
            </wp14:sizeRelV>
          </wp:anchor>
        </w:drawing>
      </w:r>
    </w:ins>
    <w:r>
      <w:rPr>
        <w:sz w:val="2"/>
        <w:szCs w:val="2"/>
      </w:rPr>
      <w:t>Zde</w:t>
    </w:r>
  </w:p>
  <w:p w14:paraId="322CE0D8" w14:textId="3DBCC26B" w:rsidR="00563844" w:rsidRPr="001E4BDC" w:rsidRDefault="00563844"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3844" w:rsidRPr="003462EB" w14:paraId="576E4CB6" w14:textId="77777777" w:rsidTr="00F13FDA">
      <w:tc>
        <w:tcPr>
          <w:tcW w:w="1021" w:type="dxa"/>
          <w:vAlign w:val="bottom"/>
        </w:tcPr>
        <w:p w14:paraId="55FBAD66" w14:textId="4A2ADD53" w:rsidR="00563844" w:rsidRPr="00B8518B" w:rsidRDefault="0056384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563844" w:rsidRPr="00DD4862" w:rsidRDefault="00563844" w:rsidP="00F13FDA">
          <w:pPr>
            <w:pStyle w:val="Zpatvlevo"/>
            <w:rPr>
              <w:b/>
            </w:rPr>
          </w:pPr>
          <w:r w:rsidRPr="00DD4862">
            <w:rPr>
              <w:b/>
            </w:rPr>
            <w:t>Příloha č. 1</w:t>
          </w:r>
        </w:p>
        <w:p w14:paraId="09312A8D" w14:textId="77777777" w:rsidR="00563844" w:rsidRDefault="00563844" w:rsidP="00F13FDA">
          <w:pPr>
            <w:pStyle w:val="Zpatvlevo"/>
          </w:pPr>
          <w:r w:rsidRPr="00B41CFD">
            <w:t>Smlouva o dílo</w:t>
          </w:r>
        </w:p>
        <w:p w14:paraId="3E3A2370" w14:textId="77777777" w:rsidR="00563844" w:rsidRPr="003462EB" w:rsidRDefault="00563844" w:rsidP="00F13FDA">
          <w:pPr>
            <w:pStyle w:val="Zpatvlevo"/>
          </w:pPr>
          <w:r w:rsidRPr="00B41CFD">
            <w:t>Zhotovení stavby</w:t>
          </w:r>
        </w:p>
      </w:tc>
    </w:tr>
  </w:tbl>
  <w:p w14:paraId="3D81D7D4" w14:textId="77777777" w:rsidR="00563844" w:rsidRPr="00F13FDA" w:rsidRDefault="0056384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563844" w:rsidRDefault="0056384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38DC7AE6" w14:textId="77777777" w:rsidTr="00A0271B">
      <w:tc>
        <w:tcPr>
          <w:tcW w:w="0" w:type="auto"/>
          <w:tcMar>
            <w:left w:w="0" w:type="dxa"/>
            <w:right w:w="0" w:type="dxa"/>
          </w:tcMar>
          <w:vAlign w:val="bottom"/>
        </w:tcPr>
        <w:p w14:paraId="1660DAD1" w14:textId="77777777" w:rsidR="00563844" w:rsidRPr="00DD4862" w:rsidRDefault="00563844" w:rsidP="00A0271B">
          <w:pPr>
            <w:pStyle w:val="Zpatvpravo"/>
            <w:rPr>
              <w:b/>
            </w:rPr>
          </w:pPr>
          <w:r w:rsidRPr="00DD4862">
            <w:rPr>
              <w:b/>
            </w:rPr>
            <w:t>Příloha č. 1</w:t>
          </w:r>
        </w:p>
        <w:p w14:paraId="1CB749FC" w14:textId="77777777" w:rsidR="00563844" w:rsidRPr="003462EB" w:rsidRDefault="00563844" w:rsidP="00A0271B">
          <w:pPr>
            <w:pStyle w:val="Zpatvpravo"/>
          </w:pPr>
          <w:r>
            <w:t>Smlouva o dílo</w:t>
          </w:r>
        </w:p>
        <w:p w14:paraId="3E9E1C04" w14:textId="77777777" w:rsidR="00563844" w:rsidRPr="003462EB" w:rsidRDefault="00563844" w:rsidP="00DD4862">
          <w:pPr>
            <w:pStyle w:val="Zpatvpravo"/>
            <w:rPr>
              <w:rStyle w:val="slostrnky"/>
              <w:b w:val="0"/>
              <w:color w:val="auto"/>
              <w:sz w:val="12"/>
            </w:rPr>
          </w:pPr>
          <w:r w:rsidRPr="003462EB">
            <w:t xml:space="preserve">Zhotovení stavby </w:t>
          </w:r>
        </w:p>
      </w:tc>
      <w:tc>
        <w:tcPr>
          <w:tcW w:w="1021" w:type="dxa"/>
          <w:vAlign w:val="bottom"/>
        </w:tcPr>
        <w:p w14:paraId="52A5ACA1" w14:textId="6A894E17" w:rsidR="00563844" w:rsidRPr="009E09BE" w:rsidRDefault="0056384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4A64">
            <w:rPr>
              <w:rStyle w:val="slostrnky"/>
              <w:noProof/>
            </w:rPr>
            <w:t>1</w:t>
          </w:r>
          <w:r>
            <w:rPr>
              <w:rStyle w:val="slostrnky"/>
            </w:rPr>
            <w:fldChar w:fldCharType="end"/>
          </w:r>
        </w:p>
      </w:tc>
    </w:tr>
  </w:tbl>
  <w:p w14:paraId="7D639E4C" w14:textId="77777777" w:rsidR="00563844" w:rsidRPr="00B8518B" w:rsidRDefault="0056384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3844" w:rsidRPr="003462EB" w14:paraId="31324F47" w14:textId="77777777" w:rsidTr="00F13FDA">
      <w:tc>
        <w:tcPr>
          <w:tcW w:w="1021" w:type="dxa"/>
          <w:vAlign w:val="bottom"/>
        </w:tcPr>
        <w:p w14:paraId="4660D5CA" w14:textId="77777777" w:rsidR="00563844" w:rsidRPr="00B8518B" w:rsidRDefault="0056384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563844" w:rsidRPr="00DD4862" w:rsidRDefault="00563844" w:rsidP="00F13FDA">
          <w:pPr>
            <w:pStyle w:val="Zpatvlevo"/>
            <w:rPr>
              <w:b/>
            </w:rPr>
          </w:pPr>
          <w:r>
            <w:rPr>
              <w:b/>
            </w:rPr>
            <w:t>Příloha č. 2</w:t>
          </w:r>
        </w:p>
        <w:p w14:paraId="0C1A6B71" w14:textId="77777777" w:rsidR="00563844" w:rsidRDefault="00563844" w:rsidP="00F13FDA">
          <w:pPr>
            <w:pStyle w:val="Zpatvlevo"/>
          </w:pPr>
          <w:r w:rsidRPr="00B41CFD">
            <w:t>Smlouva o dílo</w:t>
          </w:r>
        </w:p>
        <w:p w14:paraId="6C987E4D" w14:textId="77777777" w:rsidR="00563844" w:rsidRPr="003462EB" w:rsidRDefault="00563844" w:rsidP="00F13FDA">
          <w:pPr>
            <w:pStyle w:val="Zpatvlevo"/>
          </w:pPr>
          <w:r w:rsidRPr="00B41CFD">
            <w:t>Zhotovení stavby</w:t>
          </w:r>
        </w:p>
      </w:tc>
    </w:tr>
  </w:tbl>
  <w:p w14:paraId="721821A5" w14:textId="77777777" w:rsidR="00563844" w:rsidRPr="00F13FDA" w:rsidRDefault="0056384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38E8F7EA" w14:textId="77777777" w:rsidTr="00A0271B">
      <w:tc>
        <w:tcPr>
          <w:tcW w:w="0" w:type="auto"/>
          <w:tcMar>
            <w:left w:w="0" w:type="dxa"/>
            <w:right w:w="0" w:type="dxa"/>
          </w:tcMar>
          <w:vAlign w:val="bottom"/>
        </w:tcPr>
        <w:p w14:paraId="12959C17" w14:textId="77777777" w:rsidR="00563844" w:rsidRPr="00DD4862" w:rsidRDefault="00563844" w:rsidP="00A0271B">
          <w:pPr>
            <w:pStyle w:val="Zpatvpravo"/>
            <w:rPr>
              <w:b/>
            </w:rPr>
          </w:pPr>
          <w:r w:rsidRPr="00DD4862">
            <w:rPr>
              <w:b/>
            </w:rPr>
            <w:t>Příloha č. 2</w:t>
          </w:r>
        </w:p>
        <w:p w14:paraId="1091D5F5" w14:textId="77777777" w:rsidR="00563844" w:rsidRPr="003462EB" w:rsidRDefault="00563844" w:rsidP="00A0271B">
          <w:pPr>
            <w:pStyle w:val="Zpatvpravo"/>
          </w:pPr>
          <w:r>
            <w:t>Smlouva o dílo</w:t>
          </w:r>
        </w:p>
        <w:p w14:paraId="45C9C2F0" w14:textId="77777777" w:rsidR="00563844" w:rsidRPr="003462EB" w:rsidRDefault="00563844" w:rsidP="00A0271B">
          <w:pPr>
            <w:pStyle w:val="Zpatvpravo"/>
            <w:rPr>
              <w:rStyle w:val="slostrnky"/>
              <w:b w:val="0"/>
              <w:color w:val="auto"/>
              <w:sz w:val="12"/>
            </w:rPr>
          </w:pPr>
          <w:r w:rsidRPr="003462EB">
            <w:t xml:space="preserve">Zhotovení stavby </w:t>
          </w:r>
        </w:p>
      </w:tc>
      <w:tc>
        <w:tcPr>
          <w:tcW w:w="1021" w:type="dxa"/>
          <w:vAlign w:val="bottom"/>
        </w:tcPr>
        <w:p w14:paraId="68484E19" w14:textId="76F01C0C" w:rsidR="00563844" w:rsidRPr="009E09BE" w:rsidRDefault="0056384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4A64">
            <w:rPr>
              <w:rStyle w:val="slostrnky"/>
              <w:noProof/>
            </w:rPr>
            <w:t>1</w:t>
          </w:r>
          <w:r>
            <w:rPr>
              <w:rStyle w:val="slostrnky"/>
            </w:rPr>
            <w:fldChar w:fldCharType="end"/>
          </w:r>
        </w:p>
      </w:tc>
    </w:tr>
  </w:tbl>
  <w:p w14:paraId="5C7B95E3" w14:textId="77777777" w:rsidR="00563844" w:rsidRPr="00B8518B" w:rsidRDefault="0056384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63844" w:rsidRPr="003462EB" w14:paraId="1C83CE55" w14:textId="77777777" w:rsidTr="00F13FDA">
      <w:tc>
        <w:tcPr>
          <w:tcW w:w="1021" w:type="dxa"/>
          <w:vAlign w:val="bottom"/>
        </w:tcPr>
        <w:p w14:paraId="5CCDD256" w14:textId="77777777" w:rsidR="00563844" w:rsidRPr="00B8518B" w:rsidRDefault="0056384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563844" w:rsidRPr="00DD4862" w:rsidRDefault="00563844" w:rsidP="00F13FDA">
          <w:pPr>
            <w:pStyle w:val="Zpatvlevo"/>
            <w:rPr>
              <w:b/>
            </w:rPr>
          </w:pPr>
          <w:r>
            <w:rPr>
              <w:b/>
            </w:rPr>
            <w:t>Příloha č. 3</w:t>
          </w:r>
        </w:p>
        <w:p w14:paraId="4666136E" w14:textId="77777777" w:rsidR="00563844" w:rsidRDefault="00563844" w:rsidP="00F13FDA">
          <w:pPr>
            <w:pStyle w:val="Zpatvlevo"/>
          </w:pPr>
          <w:r w:rsidRPr="00B41CFD">
            <w:t>Smlouva o dílo</w:t>
          </w:r>
        </w:p>
        <w:p w14:paraId="55042ECA" w14:textId="77777777" w:rsidR="00563844" w:rsidRPr="003462EB" w:rsidRDefault="00563844" w:rsidP="00F13FDA">
          <w:pPr>
            <w:pStyle w:val="Zpatvlevo"/>
          </w:pPr>
          <w:r w:rsidRPr="00B41CFD">
            <w:t>Zhotovení stavby</w:t>
          </w:r>
        </w:p>
      </w:tc>
    </w:tr>
  </w:tbl>
  <w:p w14:paraId="078F4948" w14:textId="77777777" w:rsidR="00563844" w:rsidRPr="00F13FDA" w:rsidRDefault="0056384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63844" w:rsidRPr="009E09BE" w14:paraId="236B1D3C" w14:textId="77777777" w:rsidTr="00A0271B">
      <w:tc>
        <w:tcPr>
          <w:tcW w:w="0" w:type="auto"/>
          <w:tcMar>
            <w:left w:w="0" w:type="dxa"/>
            <w:right w:w="0" w:type="dxa"/>
          </w:tcMar>
          <w:vAlign w:val="bottom"/>
        </w:tcPr>
        <w:p w14:paraId="1DE31B10" w14:textId="77777777" w:rsidR="00563844" w:rsidRPr="00DD4862" w:rsidRDefault="00563844" w:rsidP="00A0271B">
          <w:pPr>
            <w:pStyle w:val="Zpatvpravo"/>
            <w:rPr>
              <w:b/>
            </w:rPr>
          </w:pPr>
          <w:r w:rsidRPr="00DD4862">
            <w:rPr>
              <w:b/>
            </w:rPr>
            <w:t xml:space="preserve">Příloha č. </w:t>
          </w:r>
          <w:r>
            <w:rPr>
              <w:b/>
            </w:rPr>
            <w:t>3</w:t>
          </w:r>
        </w:p>
        <w:p w14:paraId="2C91EB49" w14:textId="77777777" w:rsidR="00563844" w:rsidRPr="003462EB" w:rsidRDefault="00563844" w:rsidP="00A0271B">
          <w:pPr>
            <w:pStyle w:val="Zpatvpravo"/>
          </w:pPr>
          <w:r>
            <w:t>Smlouva o dílo</w:t>
          </w:r>
        </w:p>
        <w:p w14:paraId="74FC2B61" w14:textId="77777777" w:rsidR="00563844" w:rsidRPr="003462EB" w:rsidRDefault="00563844" w:rsidP="00A0271B">
          <w:pPr>
            <w:pStyle w:val="Zpatvpravo"/>
            <w:rPr>
              <w:rStyle w:val="slostrnky"/>
              <w:b w:val="0"/>
              <w:color w:val="auto"/>
              <w:sz w:val="12"/>
            </w:rPr>
          </w:pPr>
          <w:r w:rsidRPr="003462EB">
            <w:t xml:space="preserve">Zhotovení stavby </w:t>
          </w:r>
        </w:p>
      </w:tc>
      <w:tc>
        <w:tcPr>
          <w:tcW w:w="1021" w:type="dxa"/>
          <w:vAlign w:val="bottom"/>
        </w:tcPr>
        <w:p w14:paraId="09191C9B" w14:textId="617D64A0" w:rsidR="00563844" w:rsidRPr="009E09BE" w:rsidRDefault="0056384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74A64">
            <w:rPr>
              <w:rStyle w:val="slostrnky"/>
              <w:noProof/>
            </w:rPr>
            <w:t>1</w:t>
          </w:r>
          <w:r>
            <w:rPr>
              <w:rStyle w:val="slostrnky"/>
            </w:rPr>
            <w:fldChar w:fldCharType="end"/>
          </w:r>
        </w:p>
      </w:tc>
    </w:tr>
  </w:tbl>
  <w:p w14:paraId="5F4D3FBE" w14:textId="77777777" w:rsidR="00563844" w:rsidRPr="00B8518B" w:rsidRDefault="0056384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173AC" w14:textId="77777777" w:rsidR="005B614B" w:rsidRDefault="005B614B" w:rsidP="00962258">
      <w:pPr>
        <w:spacing w:after="0" w:line="240" w:lineRule="auto"/>
      </w:pPr>
      <w:r>
        <w:separator/>
      </w:r>
    </w:p>
  </w:footnote>
  <w:footnote w:type="continuationSeparator" w:id="0">
    <w:p w14:paraId="702F3EFC" w14:textId="77777777" w:rsidR="005B614B" w:rsidRDefault="005B61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844" w14:paraId="3B79F732" w14:textId="77777777" w:rsidTr="00B22106">
      <w:trPr>
        <w:trHeight w:hRule="exact" w:val="936"/>
      </w:trPr>
      <w:tc>
        <w:tcPr>
          <w:tcW w:w="1361" w:type="dxa"/>
          <w:tcMar>
            <w:left w:w="0" w:type="dxa"/>
            <w:right w:w="0" w:type="dxa"/>
          </w:tcMar>
        </w:tcPr>
        <w:p w14:paraId="227E3247" w14:textId="77777777" w:rsidR="00563844" w:rsidRPr="00B8518B" w:rsidRDefault="00563844" w:rsidP="00FC6389">
          <w:pPr>
            <w:pStyle w:val="Zpat"/>
            <w:rPr>
              <w:rStyle w:val="slostrnky"/>
            </w:rPr>
          </w:pPr>
        </w:p>
      </w:tc>
      <w:tc>
        <w:tcPr>
          <w:tcW w:w="3458" w:type="dxa"/>
          <w:shd w:val="clear" w:color="auto" w:fill="auto"/>
          <w:tcMar>
            <w:left w:w="0" w:type="dxa"/>
            <w:right w:w="0" w:type="dxa"/>
          </w:tcMar>
        </w:tcPr>
        <w:p w14:paraId="5E5B8C22" w14:textId="77777777" w:rsidR="00563844" w:rsidRDefault="00563844" w:rsidP="00FC6389">
          <w:pPr>
            <w:pStyle w:val="Zpat"/>
          </w:pPr>
          <w:r>
            <w:rPr>
              <w:noProof/>
              <w:lang w:eastAsia="cs-CZ"/>
            </w:rPr>
            <w:drawing>
              <wp:anchor distT="0" distB="0" distL="114300" distR="114300" simplePos="0" relativeHeight="251658240"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563844" w:rsidRPr="00D6163D" w:rsidRDefault="00563844" w:rsidP="00FC6389">
          <w:pPr>
            <w:pStyle w:val="Druhdokumentu"/>
          </w:pPr>
        </w:p>
      </w:tc>
    </w:tr>
    <w:tr w:rsidR="00563844" w14:paraId="1DFD2EDD" w14:textId="77777777" w:rsidTr="00B22106">
      <w:trPr>
        <w:trHeight w:hRule="exact" w:val="936"/>
      </w:trPr>
      <w:tc>
        <w:tcPr>
          <w:tcW w:w="1361" w:type="dxa"/>
          <w:tcMar>
            <w:left w:w="0" w:type="dxa"/>
            <w:right w:w="0" w:type="dxa"/>
          </w:tcMar>
        </w:tcPr>
        <w:p w14:paraId="510D1780" w14:textId="77777777" w:rsidR="00563844" w:rsidRPr="00B8518B" w:rsidRDefault="00563844" w:rsidP="00FC6389">
          <w:pPr>
            <w:pStyle w:val="Zpat"/>
            <w:rPr>
              <w:rStyle w:val="slostrnky"/>
            </w:rPr>
          </w:pPr>
        </w:p>
      </w:tc>
      <w:tc>
        <w:tcPr>
          <w:tcW w:w="3458" w:type="dxa"/>
          <w:shd w:val="clear" w:color="auto" w:fill="auto"/>
          <w:tcMar>
            <w:left w:w="0" w:type="dxa"/>
            <w:right w:w="0" w:type="dxa"/>
          </w:tcMar>
        </w:tcPr>
        <w:p w14:paraId="7E4B5746" w14:textId="77777777" w:rsidR="00563844" w:rsidRDefault="00563844" w:rsidP="00FC6389">
          <w:pPr>
            <w:pStyle w:val="Zpat"/>
          </w:pPr>
        </w:p>
      </w:tc>
      <w:tc>
        <w:tcPr>
          <w:tcW w:w="5756" w:type="dxa"/>
          <w:shd w:val="clear" w:color="auto" w:fill="auto"/>
          <w:tcMar>
            <w:left w:w="0" w:type="dxa"/>
            <w:right w:w="0" w:type="dxa"/>
          </w:tcMar>
        </w:tcPr>
        <w:p w14:paraId="2B60071A" w14:textId="77777777" w:rsidR="00563844" w:rsidRPr="00D6163D" w:rsidRDefault="00563844" w:rsidP="00FC6389">
          <w:pPr>
            <w:pStyle w:val="Druhdokumentu"/>
          </w:pPr>
        </w:p>
      </w:tc>
    </w:tr>
  </w:tbl>
  <w:p w14:paraId="14FB9387" w14:textId="77777777" w:rsidR="00563844" w:rsidRPr="00D6163D" w:rsidRDefault="00563844" w:rsidP="00FC6389">
    <w:pPr>
      <w:pStyle w:val="Zhlav"/>
      <w:rPr>
        <w:sz w:val="8"/>
        <w:szCs w:val="8"/>
      </w:rPr>
    </w:pPr>
  </w:p>
  <w:p w14:paraId="12576136" w14:textId="77777777" w:rsidR="00563844" w:rsidRPr="00460660" w:rsidRDefault="0056384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563844" w:rsidRPr="00D6163D" w:rsidRDefault="0056384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563844" w:rsidRPr="00D6163D" w:rsidRDefault="0056384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563844" w:rsidRPr="00D6163D" w:rsidRDefault="0056384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563844" w:rsidRPr="00D6163D" w:rsidRDefault="0056384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563844" w:rsidRPr="00D6163D" w:rsidRDefault="0056384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563844" w:rsidRPr="00D6163D" w:rsidRDefault="0056384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563844" w:rsidRPr="00D6163D" w:rsidRDefault="0056384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563844" w:rsidRPr="00D6163D" w:rsidRDefault="0056384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A1107D"/>
    <w:multiLevelType w:val="hybridMultilevel"/>
    <w:tmpl w:val="4B5425B0"/>
    <w:lvl w:ilvl="0" w:tplc="BF0CCF4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F303A0F"/>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0"/>
  </w:num>
  <w:num w:numId="8">
    <w:abstractNumId w:val="11"/>
  </w:num>
  <w:num w:numId="9">
    <w:abstractNumId w:val="0"/>
  </w:num>
  <w:num w:numId="10">
    <w:abstractNumId w:val="3"/>
  </w:num>
  <w:num w:numId="11">
    <w:abstractNumId w:val="1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10"/>
  </w:num>
  <w:num w:numId="22">
    <w:abstractNumId w:val="10"/>
  </w:num>
  <w:num w:numId="23">
    <w:abstractNumId w:val="10"/>
  </w:num>
  <w:num w:numId="24">
    <w:abstractNumId w:val="10"/>
  </w:num>
  <w:num w:numId="25">
    <w:abstractNumId w:val="11"/>
  </w:num>
  <w:num w:numId="26">
    <w:abstractNumId w:val="0"/>
  </w:num>
  <w:num w:numId="27">
    <w:abstractNumId w:val="0"/>
  </w:num>
  <w:num w:numId="28">
    <w:abstractNumId w:val="3"/>
  </w:num>
  <w:num w:numId="29">
    <w:abstractNumId w:val="3"/>
  </w:num>
  <w:num w:numId="30">
    <w:abstractNumId w:val="14"/>
  </w:num>
  <w:num w:numId="31">
    <w:abstractNumId w:val="14"/>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luhařová Lenka">
    <w15:presenceInfo w15:providerId="AD" w15:userId="S-1-5-21-3656830906-3839017365-80349702-8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AE"/>
    <w:rsid w:val="00005FBB"/>
    <w:rsid w:val="00012F7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875F7"/>
    <w:rsid w:val="00094F7C"/>
    <w:rsid w:val="00095002"/>
    <w:rsid w:val="000A24F5"/>
    <w:rsid w:val="000A462E"/>
    <w:rsid w:val="000B17CA"/>
    <w:rsid w:val="000B4EB8"/>
    <w:rsid w:val="000C0A1C"/>
    <w:rsid w:val="000C2B01"/>
    <w:rsid w:val="000C41F2"/>
    <w:rsid w:val="000C4EB8"/>
    <w:rsid w:val="000D22C4"/>
    <w:rsid w:val="000D27D1"/>
    <w:rsid w:val="000E002D"/>
    <w:rsid w:val="000E056D"/>
    <w:rsid w:val="000E1599"/>
    <w:rsid w:val="000E1A7F"/>
    <w:rsid w:val="000E41C4"/>
    <w:rsid w:val="001003EC"/>
    <w:rsid w:val="001047D9"/>
    <w:rsid w:val="00106016"/>
    <w:rsid w:val="00106CD8"/>
    <w:rsid w:val="00112864"/>
    <w:rsid w:val="00114472"/>
    <w:rsid w:val="00114988"/>
    <w:rsid w:val="00115069"/>
    <w:rsid w:val="001150F2"/>
    <w:rsid w:val="00123F99"/>
    <w:rsid w:val="00130B1F"/>
    <w:rsid w:val="00137224"/>
    <w:rsid w:val="00143EC0"/>
    <w:rsid w:val="0014753B"/>
    <w:rsid w:val="00155EB3"/>
    <w:rsid w:val="001656A2"/>
    <w:rsid w:val="00165977"/>
    <w:rsid w:val="00165A7B"/>
    <w:rsid w:val="00170EC5"/>
    <w:rsid w:val="001712CD"/>
    <w:rsid w:val="00173A70"/>
    <w:rsid w:val="001747C1"/>
    <w:rsid w:val="00175FB0"/>
    <w:rsid w:val="00177D6B"/>
    <w:rsid w:val="00184393"/>
    <w:rsid w:val="00187660"/>
    <w:rsid w:val="00191F90"/>
    <w:rsid w:val="001932A9"/>
    <w:rsid w:val="00197BF1"/>
    <w:rsid w:val="001A358A"/>
    <w:rsid w:val="001B3C72"/>
    <w:rsid w:val="001B4E74"/>
    <w:rsid w:val="001C5817"/>
    <w:rsid w:val="001C645F"/>
    <w:rsid w:val="001C70DC"/>
    <w:rsid w:val="001E0048"/>
    <w:rsid w:val="001E41F9"/>
    <w:rsid w:val="001E4A6D"/>
    <w:rsid w:val="001E678E"/>
    <w:rsid w:val="001E7DB9"/>
    <w:rsid w:val="001F31AF"/>
    <w:rsid w:val="001F518E"/>
    <w:rsid w:val="002038D5"/>
    <w:rsid w:val="00204A2D"/>
    <w:rsid w:val="002071BB"/>
    <w:rsid w:val="00207DF5"/>
    <w:rsid w:val="0021384F"/>
    <w:rsid w:val="00215434"/>
    <w:rsid w:val="00217281"/>
    <w:rsid w:val="00222181"/>
    <w:rsid w:val="00222785"/>
    <w:rsid w:val="00224ECB"/>
    <w:rsid w:val="00225027"/>
    <w:rsid w:val="00225674"/>
    <w:rsid w:val="002349C6"/>
    <w:rsid w:val="00237604"/>
    <w:rsid w:val="00240838"/>
    <w:rsid w:val="00240B81"/>
    <w:rsid w:val="0024106D"/>
    <w:rsid w:val="00247D01"/>
    <w:rsid w:val="00252206"/>
    <w:rsid w:val="00252873"/>
    <w:rsid w:val="00255AE4"/>
    <w:rsid w:val="00255B10"/>
    <w:rsid w:val="00256D35"/>
    <w:rsid w:val="00257B12"/>
    <w:rsid w:val="002600B3"/>
    <w:rsid w:val="00261A5B"/>
    <w:rsid w:val="00262E5B"/>
    <w:rsid w:val="00276AFE"/>
    <w:rsid w:val="002774BB"/>
    <w:rsid w:val="00277FD9"/>
    <w:rsid w:val="002816D6"/>
    <w:rsid w:val="002840C5"/>
    <w:rsid w:val="00286819"/>
    <w:rsid w:val="002902E1"/>
    <w:rsid w:val="002910D9"/>
    <w:rsid w:val="00296B4A"/>
    <w:rsid w:val="002A02E6"/>
    <w:rsid w:val="002A1816"/>
    <w:rsid w:val="002A3B57"/>
    <w:rsid w:val="002A474D"/>
    <w:rsid w:val="002A7B96"/>
    <w:rsid w:val="002C03CB"/>
    <w:rsid w:val="002C0721"/>
    <w:rsid w:val="002C0FB1"/>
    <w:rsid w:val="002C31BF"/>
    <w:rsid w:val="002C4275"/>
    <w:rsid w:val="002C65FE"/>
    <w:rsid w:val="002C6B23"/>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38CB"/>
    <w:rsid w:val="0033455F"/>
    <w:rsid w:val="00335132"/>
    <w:rsid w:val="00341193"/>
    <w:rsid w:val="0034274B"/>
    <w:rsid w:val="00342C33"/>
    <w:rsid w:val="00342DC7"/>
    <w:rsid w:val="0034719F"/>
    <w:rsid w:val="00350A35"/>
    <w:rsid w:val="003551BA"/>
    <w:rsid w:val="00355B1B"/>
    <w:rsid w:val="003571D8"/>
    <w:rsid w:val="00357BC6"/>
    <w:rsid w:val="00361422"/>
    <w:rsid w:val="00363041"/>
    <w:rsid w:val="0037545D"/>
    <w:rsid w:val="003767EA"/>
    <w:rsid w:val="00385B90"/>
    <w:rsid w:val="00385DEE"/>
    <w:rsid w:val="003911AD"/>
    <w:rsid w:val="00392910"/>
    <w:rsid w:val="00392EB6"/>
    <w:rsid w:val="00393E15"/>
    <w:rsid w:val="003956C6"/>
    <w:rsid w:val="003A673C"/>
    <w:rsid w:val="003B23D6"/>
    <w:rsid w:val="003B4A16"/>
    <w:rsid w:val="003B705B"/>
    <w:rsid w:val="003C33F2"/>
    <w:rsid w:val="003C5A65"/>
    <w:rsid w:val="003D6859"/>
    <w:rsid w:val="003D756E"/>
    <w:rsid w:val="003E420D"/>
    <w:rsid w:val="003E4C13"/>
    <w:rsid w:val="003F2C3E"/>
    <w:rsid w:val="003F35D1"/>
    <w:rsid w:val="003F6AE0"/>
    <w:rsid w:val="0040283D"/>
    <w:rsid w:val="00405A01"/>
    <w:rsid w:val="0040659D"/>
    <w:rsid w:val="004078F3"/>
    <w:rsid w:val="004160CB"/>
    <w:rsid w:val="004164B1"/>
    <w:rsid w:val="004251FC"/>
    <w:rsid w:val="00427794"/>
    <w:rsid w:val="004328E4"/>
    <w:rsid w:val="00433F7C"/>
    <w:rsid w:val="0043661A"/>
    <w:rsid w:val="00437D38"/>
    <w:rsid w:val="00450F07"/>
    <w:rsid w:val="00452C31"/>
    <w:rsid w:val="00453CD3"/>
    <w:rsid w:val="00455CE8"/>
    <w:rsid w:val="00460660"/>
    <w:rsid w:val="00464BA9"/>
    <w:rsid w:val="00467048"/>
    <w:rsid w:val="004676FD"/>
    <w:rsid w:val="00470B05"/>
    <w:rsid w:val="00474A64"/>
    <w:rsid w:val="00474B51"/>
    <w:rsid w:val="00475FC6"/>
    <w:rsid w:val="00483969"/>
    <w:rsid w:val="00484FB4"/>
    <w:rsid w:val="0048523B"/>
    <w:rsid w:val="00486107"/>
    <w:rsid w:val="00486EAD"/>
    <w:rsid w:val="00491827"/>
    <w:rsid w:val="004A36B7"/>
    <w:rsid w:val="004A59C4"/>
    <w:rsid w:val="004B4299"/>
    <w:rsid w:val="004B5A72"/>
    <w:rsid w:val="004C146E"/>
    <w:rsid w:val="004C1A60"/>
    <w:rsid w:val="004C4399"/>
    <w:rsid w:val="004C787C"/>
    <w:rsid w:val="004D09FB"/>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44E2D"/>
    <w:rsid w:val="00547A80"/>
    <w:rsid w:val="00553375"/>
    <w:rsid w:val="00555884"/>
    <w:rsid w:val="00556AD4"/>
    <w:rsid w:val="00560477"/>
    <w:rsid w:val="005614AC"/>
    <w:rsid w:val="00562209"/>
    <w:rsid w:val="00563844"/>
    <w:rsid w:val="00564663"/>
    <w:rsid w:val="00567E99"/>
    <w:rsid w:val="0057142D"/>
    <w:rsid w:val="005736B7"/>
    <w:rsid w:val="00575E5A"/>
    <w:rsid w:val="00580245"/>
    <w:rsid w:val="00582A82"/>
    <w:rsid w:val="00590C91"/>
    <w:rsid w:val="00591125"/>
    <w:rsid w:val="00594C68"/>
    <w:rsid w:val="00595534"/>
    <w:rsid w:val="005A1F44"/>
    <w:rsid w:val="005A34AA"/>
    <w:rsid w:val="005B4616"/>
    <w:rsid w:val="005B614B"/>
    <w:rsid w:val="005C1578"/>
    <w:rsid w:val="005D3C39"/>
    <w:rsid w:val="005D6794"/>
    <w:rsid w:val="005E007F"/>
    <w:rsid w:val="005E31FB"/>
    <w:rsid w:val="005E5657"/>
    <w:rsid w:val="005E69D2"/>
    <w:rsid w:val="005E7125"/>
    <w:rsid w:val="005F3A8C"/>
    <w:rsid w:val="005F7916"/>
    <w:rsid w:val="00600ECE"/>
    <w:rsid w:val="00601A8C"/>
    <w:rsid w:val="00606FE8"/>
    <w:rsid w:val="0061068E"/>
    <w:rsid w:val="006115D3"/>
    <w:rsid w:val="006231B6"/>
    <w:rsid w:val="0062357C"/>
    <w:rsid w:val="00623FDC"/>
    <w:rsid w:val="00630CFF"/>
    <w:rsid w:val="00631F3B"/>
    <w:rsid w:val="0063566A"/>
    <w:rsid w:val="006412F5"/>
    <w:rsid w:val="006428D9"/>
    <w:rsid w:val="006532A3"/>
    <w:rsid w:val="00654F4C"/>
    <w:rsid w:val="0065610E"/>
    <w:rsid w:val="00660AD3"/>
    <w:rsid w:val="006776B6"/>
    <w:rsid w:val="00680C34"/>
    <w:rsid w:val="00693150"/>
    <w:rsid w:val="006A12A4"/>
    <w:rsid w:val="006A1ED4"/>
    <w:rsid w:val="006A5570"/>
    <w:rsid w:val="006A5576"/>
    <w:rsid w:val="006A689C"/>
    <w:rsid w:val="006B3D79"/>
    <w:rsid w:val="006B6FE4"/>
    <w:rsid w:val="006C2343"/>
    <w:rsid w:val="006C3773"/>
    <w:rsid w:val="006C442A"/>
    <w:rsid w:val="006D0C70"/>
    <w:rsid w:val="006D30C1"/>
    <w:rsid w:val="006D5FB4"/>
    <w:rsid w:val="006D6057"/>
    <w:rsid w:val="006D6BBA"/>
    <w:rsid w:val="006E0578"/>
    <w:rsid w:val="006E1DF8"/>
    <w:rsid w:val="006E314D"/>
    <w:rsid w:val="006E7284"/>
    <w:rsid w:val="006E7799"/>
    <w:rsid w:val="006F0988"/>
    <w:rsid w:val="006F4030"/>
    <w:rsid w:val="006F4E6D"/>
    <w:rsid w:val="00704A28"/>
    <w:rsid w:val="00704D1E"/>
    <w:rsid w:val="00710723"/>
    <w:rsid w:val="007145F3"/>
    <w:rsid w:val="00723ED1"/>
    <w:rsid w:val="0072549E"/>
    <w:rsid w:val="0073551A"/>
    <w:rsid w:val="0073690D"/>
    <w:rsid w:val="00740AF5"/>
    <w:rsid w:val="00740D1B"/>
    <w:rsid w:val="00743525"/>
    <w:rsid w:val="007470DC"/>
    <w:rsid w:val="0075054E"/>
    <w:rsid w:val="007509E3"/>
    <w:rsid w:val="0075327C"/>
    <w:rsid w:val="00753480"/>
    <w:rsid w:val="007541A2"/>
    <w:rsid w:val="00755818"/>
    <w:rsid w:val="00756305"/>
    <w:rsid w:val="00756F28"/>
    <w:rsid w:val="007616C2"/>
    <w:rsid w:val="007621E5"/>
    <w:rsid w:val="0076286B"/>
    <w:rsid w:val="00764984"/>
    <w:rsid w:val="00765056"/>
    <w:rsid w:val="0076597F"/>
    <w:rsid w:val="00766846"/>
    <w:rsid w:val="00773E76"/>
    <w:rsid w:val="00774FC5"/>
    <w:rsid w:val="0077673A"/>
    <w:rsid w:val="00780051"/>
    <w:rsid w:val="007846E1"/>
    <w:rsid w:val="007847D6"/>
    <w:rsid w:val="007853BA"/>
    <w:rsid w:val="0078589A"/>
    <w:rsid w:val="0079233A"/>
    <w:rsid w:val="007934B0"/>
    <w:rsid w:val="00793979"/>
    <w:rsid w:val="00795154"/>
    <w:rsid w:val="007A0B40"/>
    <w:rsid w:val="007A5172"/>
    <w:rsid w:val="007A67A0"/>
    <w:rsid w:val="007A72B1"/>
    <w:rsid w:val="007A7C23"/>
    <w:rsid w:val="007A7DDE"/>
    <w:rsid w:val="007B3D48"/>
    <w:rsid w:val="007B570C"/>
    <w:rsid w:val="007C2B08"/>
    <w:rsid w:val="007C5289"/>
    <w:rsid w:val="007C567F"/>
    <w:rsid w:val="007D26F9"/>
    <w:rsid w:val="007D676B"/>
    <w:rsid w:val="007E0862"/>
    <w:rsid w:val="007E1062"/>
    <w:rsid w:val="007E17DE"/>
    <w:rsid w:val="007E2525"/>
    <w:rsid w:val="007E38E1"/>
    <w:rsid w:val="007E4A6E"/>
    <w:rsid w:val="007E64E3"/>
    <w:rsid w:val="007F56A7"/>
    <w:rsid w:val="007F632A"/>
    <w:rsid w:val="00800851"/>
    <w:rsid w:val="00805782"/>
    <w:rsid w:val="00807DD0"/>
    <w:rsid w:val="00813734"/>
    <w:rsid w:val="008156D5"/>
    <w:rsid w:val="008175E5"/>
    <w:rsid w:val="00821D01"/>
    <w:rsid w:val="0082567F"/>
    <w:rsid w:val="00826B7B"/>
    <w:rsid w:val="00831AF2"/>
    <w:rsid w:val="0083541D"/>
    <w:rsid w:val="00840424"/>
    <w:rsid w:val="008447DA"/>
    <w:rsid w:val="00844DA9"/>
    <w:rsid w:val="00846789"/>
    <w:rsid w:val="00846CD0"/>
    <w:rsid w:val="00850B67"/>
    <w:rsid w:val="00850E48"/>
    <w:rsid w:val="00866994"/>
    <w:rsid w:val="008817F6"/>
    <w:rsid w:val="00883098"/>
    <w:rsid w:val="00884582"/>
    <w:rsid w:val="00890856"/>
    <w:rsid w:val="0089098F"/>
    <w:rsid w:val="00892A61"/>
    <w:rsid w:val="00893503"/>
    <w:rsid w:val="008A3568"/>
    <w:rsid w:val="008A3592"/>
    <w:rsid w:val="008A7656"/>
    <w:rsid w:val="008B2018"/>
    <w:rsid w:val="008B2F29"/>
    <w:rsid w:val="008B48D3"/>
    <w:rsid w:val="008B5E50"/>
    <w:rsid w:val="008C50F3"/>
    <w:rsid w:val="008C68FE"/>
    <w:rsid w:val="008C7998"/>
    <w:rsid w:val="008C7EFE"/>
    <w:rsid w:val="008D03B9"/>
    <w:rsid w:val="008D2D44"/>
    <w:rsid w:val="008D30C7"/>
    <w:rsid w:val="008E2446"/>
    <w:rsid w:val="008E5C5F"/>
    <w:rsid w:val="008F18D6"/>
    <w:rsid w:val="008F2C9B"/>
    <w:rsid w:val="008F7242"/>
    <w:rsid w:val="008F797B"/>
    <w:rsid w:val="00904780"/>
    <w:rsid w:val="0090635B"/>
    <w:rsid w:val="00913311"/>
    <w:rsid w:val="00914256"/>
    <w:rsid w:val="00914A1A"/>
    <w:rsid w:val="009152C2"/>
    <w:rsid w:val="00922385"/>
    <w:rsid w:val="009223DF"/>
    <w:rsid w:val="00936091"/>
    <w:rsid w:val="00940D8A"/>
    <w:rsid w:val="00941818"/>
    <w:rsid w:val="00942184"/>
    <w:rsid w:val="00946FE9"/>
    <w:rsid w:val="0095094E"/>
    <w:rsid w:val="00950FD8"/>
    <w:rsid w:val="009511C6"/>
    <w:rsid w:val="0095393D"/>
    <w:rsid w:val="00962258"/>
    <w:rsid w:val="00966BE8"/>
    <w:rsid w:val="009678B7"/>
    <w:rsid w:val="00974AE2"/>
    <w:rsid w:val="0098048E"/>
    <w:rsid w:val="009809A9"/>
    <w:rsid w:val="0098100D"/>
    <w:rsid w:val="00985DF9"/>
    <w:rsid w:val="00987222"/>
    <w:rsid w:val="00992D9C"/>
    <w:rsid w:val="00995DF9"/>
    <w:rsid w:val="00996213"/>
    <w:rsid w:val="00996CB8"/>
    <w:rsid w:val="009A03C6"/>
    <w:rsid w:val="009A0E00"/>
    <w:rsid w:val="009A12BD"/>
    <w:rsid w:val="009A4807"/>
    <w:rsid w:val="009B2E97"/>
    <w:rsid w:val="009B4201"/>
    <w:rsid w:val="009B5146"/>
    <w:rsid w:val="009C12D7"/>
    <w:rsid w:val="009C418E"/>
    <w:rsid w:val="009C442C"/>
    <w:rsid w:val="009D40F5"/>
    <w:rsid w:val="009D7398"/>
    <w:rsid w:val="009E07F4"/>
    <w:rsid w:val="009F0867"/>
    <w:rsid w:val="009F0B6F"/>
    <w:rsid w:val="009F309B"/>
    <w:rsid w:val="009F392E"/>
    <w:rsid w:val="009F53C5"/>
    <w:rsid w:val="009F638B"/>
    <w:rsid w:val="00A010BF"/>
    <w:rsid w:val="00A0271B"/>
    <w:rsid w:val="00A06EE5"/>
    <w:rsid w:val="00A0740E"/>
    <w:rsid w:val="00A12BF4"/>
    <w:rsid w:val="00A204A2"/>
    <w:rsid w:val="00A21A01"/>
    <w:rsid w:val="00A25201"/>
    <w:rsid w:val="00A349C6"/>
    <w:rsid w:val="00A50641"/>
    <w:rsid w:val="00A530BF"/>
    <w:rsid w:val="00A54211"/>
    <w:rsid w:val="00A60306"/>
    <w:rsid w:val="00A6177B"/>
    <w:rsid w:val="00A627EB"/>
    <w:rsid w:val="00A66136"/>
    <w:rsid w:val="00A66949"/>
    <w:rsid w:val="00A67C6D"/>
    <w:rsid w:val="00A71189"/>
    <w:rsid w:val="00A7146B"/>
    <w:rsid w:val="00A7240B"/>
    <w:rsid w:val="00A7364A"/>
    <w:rsid w:val="00A73F05"/>
    <w:rsid w:val="00A74DCC"/>
    <w:rsid w:val="00A753ED"/>
    <w:rsid w:val="00A77512"/>
    <w:rsid w:val="00A77E6E"/>
    <w:rsid w:val="00A84A25"/>
    <w:rsid w:val="00A862DF"/>
    <w:rsid w:val="00A875F5"/>
    <w:rsid w:val="00A90DB9"/>
    <w:rsid w:val="00A9172B"/>
    <w:rsid w:val="00A918D8"/>
    <w:rsid w:val="00A944F1"/>
    <w:rsid w:val="00A94C2F"/>
    <w:rsid w:val="00AA2A7E"/>
    <w:rsid w:val="00AA3736"/>
    <w:rsid w:val="00AA4CBB"/>
    <w:rsid w:val="00AA65FA"/>
    <w:rsid w:val="00AA7351"/>
    <w:rsid w:val="00AA7AB8"/>
    <w:rsid w:val="00AB5342"/>
    <w:rsid w:val="00AB5F0F"/>
    <w:rsid w:val="00AC720D"/>
    <w:rsid w:val="00AD056F"/>
    <w:rsid w:val="00AD0C7B"/>
    <w:rsid w:val="00AD2DCA"/>
    <w:rsid w:val="00AD57AF"/>
    <w:rsid w:val="00AD5AD8"/>
    <w:rsid w:val="00AD5F1A"/>
    <w:rsid w:val="00AD6731"/>
    <w:rsid w:val="00AE0FEC"/>
    <w:rsid w:val="00AE4B52"/>
    <w:rsid w:val="00AF0C67"/>
    <w:rsid w:val="00AF2581"/>
    <w:rsid w:val="00AF64DF"/>
    <w:rsid w:val="00B008D5"/>
    <w:rsid w:val="00B02F73"/>
    <w:rsid w:val="00B0444D"/>
    <w:rsid w:val="00B05B31"/>
    <w:rsid w:val="00B0619F"/>
    <w:rsid w:val="00B0730C"/>
    <w:rsid w:val="00B12908"/>
    <w:rsid w:val="00B13A26"/>
    <w:rsid w:val="00B15D0D"/>
    <w:rsid w:val="00B16250"/>
    <w:rsid w:val="00B22106"/>
    <w:rsid w:val="00B34EAC"/>
    <w:rsid w:val="00B42F40"/>
    <w:rsid w:val="00B45DD9"/>
    <w:rsid w:val="00B46F24"/>
    <w:rsid w:val="00B47D17"/>
    <w:rsid w:val="00B5431A"/>
    <w:rsid w:val="00B55EA1"/>
    <w:rsid w:val="00B61BC3"/>
    <w:rsid w:val="00B61E49"/>
    <w:rsid w:val="00B63426"/>
    <w:rsid w:val="00B675F5"/>
    <w:rsid w:val="00B75123"/>
    <w:rsid w:val="00B75E86"/>
    <w:rsid w:val="00B75EE1"/>
    <w:rsid w:val="00B77481"/>
    <w:rsid w:val="00B835F7"/>
    <w:rsid w:val="00B836AA"/>
    <w:rsid w:val="00B83806"/>
    <w:rsid w:val="00B8518B"/>
    <w:rsid w:val="00B93FC5"/>
    <w:rsid w:val="00B96B45"/>
    <w:rsid w:val="00B97CC3"/>
    <w:rsid w:val="00BA682A"/>
    <w:rsid w:val="00BB08EC"/>
    <w:rsid w:val="00BB1390"/>
    <w:rsid w:val="00BB18C3"/>
    <w:rsid w:val="00BB6616"/>
    <w:rsid w:val="00BC06C4"/>
    <w:rsid w:val="00BC5BDD"/>
    <w:rsid w:val="00BD5DE9"/>
    <w:rsid w:val="00BD7E91"/>
    <w:rsid w:val="00BD7F0D"/>
    <w:rsid w:val="00BE36C6"/>
    <w:rsid w:val="00BF00F8"/>
    <w:rsid w:val="00BF11BE"/>
    <w:rsid w:val="00BF2C31"/>
    <w:rsid w:val="00BF4AD6"/>
    <w:rsid w:val="00BF4C5D"/>
    <w:rsid w:val="00BF7B07"/>
    <w:rsid w:val="00C02440"/>
    <w:rsid w:val="00C02D0A"/>
    <w:rsid w:val="00C03A6E"/>
    <w:rsid w:val="00C03D28"/>
    <w:rsid w:val="00C07831"/>
    <w:rsid w:val="00C1205A"/>
    <w:rsid w:val="00C13F97"/>
    <w:rsid w:val="00C1662E"/>
    <w:rsid w:val="00C226C0"/>
    <w:rsid w:val="00C30C89"/>
    <w:rsid w:val="00C3183B"/>
    <w:rsid w:val="00C3647F"/>
    <w:rsid w:val="00C3768B"/>
    <w:rsid w:val="00C42FE6"/>
    <w:rsid w:val="00C44F6A"/>
    <w:rsid w:val="00C4638F"/>
    <w:rsid w:val="00C50766"/>
    <w:rsid w:val="00C6198E"/>
    <w:rsid w:val="00C648D7"/>
    <w:rsid w:val="00C708EA"/>
    <w:rsid w:val="00C7308C"/>
    <w:rsid w:val="00C731EA"/>
    <w:rsid w:val="00C778A5"/>
    <w:rsid w:val="00C8006E"/>
    <w:rsid w:val="00C84902"/>
    <w:rsid w:val="00C8603A"/>
    <w:rsid w:val="00C866F8"/>
    <w:rsid w:val="00C9118F"/>
    <w:rsid w:val="00C95162"/>
    <w:rsid w:val="00CA4618"/>
    <w:rsid w:val="00CB4F6D"/>
    <w:rsid w:val="00CB52D6"/>
    <w:rsid w:val="00CB6A37"/>
    <w:rsid w:val="00CB7684"/>
    <w:rsid w:val="00CB7A82"/>
    <w:rsid w:val="00CC4EA8"/>
    <w:rsid w:val="00CC6517"/>
    <w:rsid w:val="00CC7C8F"/>
    <w:rsid w:val="00CD1FC4"/>
    <w:rsid w:val="00CD4B1D"/>
    <w:rsid w:val="00CD5593"/>
    <w:rsid w:val="00CD753C"/>
    <w:rsid w:val="00CE3EF8"/>
    <w:rsid w:val="00CE6F50"/>
    <w:rsid w:val="00CE6F67"/>
    <w:rsid w:val="00CF1F11"/>
    <w:rsid w:val="00CF4BB5"/>
    <w:rsid w:val="00D017A6"/>
    <w:rsid w:val="00D034A0"/>
    <w:rsid w:val="00D0537D"/>
    <w:rsid w:val="00D06E55"/>
    <w:rsid w:val="00D103B7"/>
    <w:rsid w:val="00D164BF"/>
    <w:rsid w:val="00D17E0C"/>
    <w:rsid w:val="00D21061"/>
    <w:rsid w:val="00D22281"/>
    <w:rsid w:val="00D22394"/>
    <w:rsid w:val="00D239A6"/>
    <w:rsid w:val="00D30321"/>
    <w:rsid w:val="00D4108E"/>
    <w:rsid w:val="00D419F1"/>
    <w:rsid w:val="00D4328E"/>
    <w:rsid w:val="00D4483A"/>
    <w:rsid w:val="00D47519"/>
    <w:rsid w:val="00D50FE6"/>
    <w:rsid w:val="00D56737"/>
    <w:rsid w:val="00D60CA0"/>
    <w:rsid w:val="00D60F69"/>
    <w:rsid w:val="00D6163D"/>
    <w:rsid w:val="00D65CBC"/>
    <w:rsid w:val="00D701DC"/>
    <w:rsid w:val="00D7148B"/>
    <w:rsid w:val="00D831A3"/>
    <w:rsid w:val="00D97BE3"/>
    <w:rsid w:val="00DA110A"/>
    <w:rsid w:val="00DA3042"/>
    <w:rsid w:val="00DA3711"/>
    <w:rsid w:val="00DC664C"/>
    <w:rsid w:val="00DD04AC"/>
    <w:rsid w:val="00DD1619"/>
    <w:rsid w:val="00DD46F3"/>
    <w:rsid w:val="00DD4862"/>
    <w:rsid w:val="00DE0CD1"/>
    <w:rsid w:val="00DE0D9C"/>
    <w:rsid w:val="00DE2A7D"/>
    <w:rsid w:val="00DE3B93"/>
    <w:rsid w:val="00DE56F2"/>
    <w:rsid w:val="00DF116D"/>
    <w:rsid w:val="00DF4A10"/>
    <w:rsid w:val="00DF7604"/>
    <w:rsid w:val="00E02F6A"/>
    <w:rsid w:val="00E0467D"/>
    <w:rsid w:val="00E0657A"/>
    <w:rsid w:val="00E16A61"/>
    <w:rsid w:val="00E16FF7"/>
    <w:rsid w:val="00E21FA2"/>
    <w:rsid w:val="00E2245C"/>
    <w:rsid w:val="00E26D68"/>
    <w:rsid w:val="00E326AC"/>
    <w:rsid w:val="00E37457"/>
    <w:rsid w:val="00E439B7"/>
    <w:rsid w:val="00E44045"/>
    <w:rsid w:val="00E51EEC"/>
    <w:rsid w:val="00E574FB"/>
    <w:rsid w:val="00E618C4"/>
    <w:rsid w:val="00E62CB1"/>
    <w:rsid w:val="00E6776C"/>
    <w:rsid w:val="00E7028B"/>
    <w:rsid w:val="00E7415D"/>
    <w:rsid w:val="00E866DD"/>
    <w:rsid w:val="00E86E62"/>
    <w:rsid w:val="00E878EE"/>
    <w:rsid w:val="00E901A3"/>
    <w:rsid w:val="00E91A08"/>
    <w:rsid w:val="00E9238B"/>
    <w:rsid w:val="00E96628"/>
    <w:rsid w:val="00EA0D88"/>
    <w:rsid w:val="00EA3CE3"/>
    <w:rsid w:val="00EA585B"/>
    <w:rsid w:val="00EA6EC7"/>
    <w:rsid w:val="00EB104F"/>
    <w:rsid w:val="00EB3857"/>
    <w:rsid w:val="00EB46E5"/>
    <w:rsid w:val="00EB4B55"/>
    <w:rsid w:val="00EB5207"/>
    <w:rsid w:val="00EC0FC7"/>
    <w:rsid w:val="00EC4504"/>
    <w:rsid w:val="00EC4DD4"/>
    <w:rsid w:val="00EC7032"/>
    <w:rsid w:val="00ED14BD"/>
    <w:rsid w:val="00EE7A4C"/>
    <w:rsid w:val="00EF6D64"/>
    <w:rsid w:val="00F016C7"/>
    <w:rsid w:val="00F03169"/>
    <w:rsid w:val="00F04AD7"/>
    <w:rsid w:val="00F12DEC"/>
    <w:rsid w:val="00F13CF0"/>
    <w:rsid w:val="00F13FDA"/>
    <w:rsid w:val="00F1715C"/>
    <w:rsid w:val="00F21E6B"/>
    <w:rsid w:val="00F226FA"/>
    <w:rsid w:val="00F310F8"/>
    <w:rsid w:val="00F31679"/>
    <w:rsid w:val="00F35939"/>
    <w:rsid w:val="00F422D3"/>
    <w:rsid w:val="00F43D42"/>
    <w:rsid w:val="00F45607"/>
    <w:rsid w:val="00F46371"/>
    <w:rsid w:val="00F4722B"/>
    <w:rsid w:val="00F51870"/>
    <w:rsid w:val="00F51FD9"/>
    <w:rsid w:val="00F54432"/>
    <w:rsid w:val="00F54DC2"/>
    <w:rsid w:val="00F5607C"/>
    <w:rsid w:val="00F566DC"/>
    <w:rsid w:val="00F60BC2"/>
    <w:rsid w:val="00F64E0A"/>
    <w:rsid w:val="00F65035"/>
    <w:rsid w:val="00F659EB"/>
    <w:rsid w:val="00F679DB"/>
    <w:rsid w:val="00F754A5"/>
    <w:rsid w:val="00F761C4"/>
    <w:rsid w:val="00F762A8"/>
    <w:rsid w:val="00F82B15"/>
    <w:rsid w:val="00F85056"/>
    <w:rsid w:val="00F86BA6"/>
    <w:rsid w:val="00F91428"/>
    <w:rsid w:val="00F95FBD"/>
    <w:rsid w:val="00FA5E56"/>
    <w:rsid w:val="00FB464D"/>
    <w:rsid w:val="00FB504B"/>
    <w:rsid w:val="00FB6342"/>
    <w:rsid w:val="00FC2348"/>
    <w:rsid w:val="00FC48E2"/>
    <w:rsid w:val="00FC6197"/>
    <w:rsid w:val="00FC6389"/>
    <w:rsid w:val="00FD1109"/>
    <w:rsid w:val="00FE01AD"/>
    <w:rsid w:val="00FE023E"/>
    <w:rsid w:val="00FE0A3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table" w:customStyle="1" w:styleId="Tabulka11">
    <w:name w:val="_Tabulka_11"/>
    <w:basedOn w:val="Mkatabulky"/>
    <w:uiPriority w:val="99"/>
    <w:rsid w:val="007F632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7F632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3">
    <w:name w:val="_Tabulka_13"/>
    <w:basedOn w:val="Mkatabulky"/>
    <w:uiPriority w:val="99"/>
    <w:rsid w:val="007F632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05436">
      <w:bodyDiv w:val="1"/>
      <w:marLeft w:val="0"/>
      <w:marRight w:val="0"/>
      <w:marTop w:val="0"/>
      <w:marBottom w:val="0"/>
      <w:divBdr>
        <w:top w:val="none" w:sz="0" w:space="0" w:color="auto"/>
        <w:left w:val="none" w:sz="0" w:space="0" w:color="auto"/>
        <w:bottom w:val="none" w:sz="0" w:space="0" w:color="auto"/>
        <w:right w:val="none" w:sz="0" w:space="0" w:color="auto"/>
      </w:divBdr>
    </w:div>
    <w:div w:id="82993960">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21953833">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17423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odatelna@muas.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kristek.radim@muas.cz" TargetMode="Externa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631EDB5-08B9-477D-ADB2-DFA9740EC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33</TotalTime>
  <Pages>38</Pages>
  <Words>6273</Words>
  <Characters>37016</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103</cp:revision>
  <cp:lastPrinted>2021-01-18T09:00:00Z</cp:lastPrinted>
  <dcterms:created xsi:type="dcterms:W3CDTF">2022-06-30T06:30:00Z</dcterms:created>
  <dcterms:modified xsi:type="dcterms:W3CDTF">2022-07-14T07:56:00Z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